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6056F" w14:textId="3F080646" w:rsidR="00635509" w:rsidRPr="00635509" w:rsidDel="00EE18AF" w:rsidRDefault="00635509" w:rsidP="00635509">
      <w:pPr>
        <w:tabs>
          <w:tab w:val="left" w:pos="2835"/>
        </w:tabs>
        <w:spacing w:after="120" w:line="240" w:lineRule="auto"/>
        <w:jc w:val="both"/>
        <w:rPr>
          <w:del w:id="0" w:author="Michael Card" w:date="2014-10-03T12:34:00Z"/>
          <w:rFonts w:ascii="Arial" w:eastAsia="Calibri" w:hAnsi="Arial" w:cs="Calibri"/>
          <w:lang w:eastAsia="en-GB"/>
        </w:rPr>
      </w:pPr>
      <w:del w:id="1" w:author="Michael Card" w:date="2014-10-03T12:34:00Z">
        <w:r w:rsidRPr="00635509" w:rsidDel="00EE18AF">
          <w:rPr>
            <w:rFonts w:ascii="Arial" w:eastAsia="Calibri" w:hAnsi="Arial" w:cs="Calibri"/>
            <w:lang w:eastAsia="en-GB"/>
          </w:rPr>
          <w:delText>PAP2</w:delText>
        </w:r>
        <w:r w:rsidDel="00EE18AF">
          <w:rPr>
            <w:rFonts w:ascii="Arial" w:eastAsia="Calibri" w:hAnsi="Arial" w:cs="Calibri"/>
            <w:lang w:eastAsia="en-GB"/>
          </w:rPr>
          <w:delText>8</w:delText>
        </w:r>
        <w:r w:rsidRPr="00635509" w:rsidDel="00EE18AF">
          <w:rPr>
            <w:rFonts w:ascii="Arial" w:eastAsia="Calibri" w:hAnsi="Arial" w:cs="Calibri"/>
            <w:lang w:eastAsia="en-GB"/>
          </w:rPr>
          <w:tab/>
          <w:delText xml:space="preserve">Input </w:delText>
        </w:r>
      </w:del>
    </w:p>
    <w:p w14:paraId="6E7B6E6E" w14:textId="4DDAF034" w:rsidR="00635509" w:rsidRPr="00635509" w:rsidDel="00EE18AF" w:rsidRDefault="00635509" w:rsidP="00635509">
      <w:pPr>
        <w:tabs>
          <w:tab w:val="left" w:pos="2835"/>
        </w:tabs>
        <w:spacing w:after="120" w:line="240" w:lineRule="auto"/>
        <w:jc w:val="both"/>
        <w:rPr>
          <w:del w:id="2" w:author="Michael Card" w:date="2014-10-03T12:34:00Z"/>
          <w:rFonts w:ascii="Arial" w:eastAsia="Calibri" w:hAnsi="Arial" w:cs="Calibri"/>
          <w:lang w:eastAsia="en-GB"/>
        </w:rPr>
      </w:pPr>
      <w:del w:id="3" w:author="Michael Card" w:date="2014-10-03T12:34:00Z">
        <w:r w:rsidRPr="00635509" w:rsidDel="00EE18AF">
          <w:rPr>
            <w:rFonts w:ascii="Arial" w:eastAsia="Calibri" w:hAnsi="Arial" w:cs="Calibri"/>
            <w:lang w:eastAsia="en-GB"/>
          </w:rPr>
          <w:delText>Agenda item</w:delText>
        </w:r>
        <w:r w:rsidRPr="00635509" w:rsidDel="00EE18AF">
          <w:rPr>
            <w:rFonts w:ascii="Arial" w:eastAsia="Calibri" w:hAnsi="Arial" w:cs="Calibri"/>
            <w:lang w:eastAsia="en-GB"/>
          </w:rPr>
          <w:tab/>
        </w:r>
        <w:r w:rsidR="008C4334" w:rsidDel="00EE18AF">
          <w:rPr>
            <w:rFonts w:ascii="Arial" w:eastAsia="Calibri" w:hAnsi="Arial" w:cs="Calibri"/>
            <w:lang w:eastAsia="en-GB"/>
          </w:rPr>
          <w:delText>5.1</w:delText>
        </w:r>
      </w:del>
    </w:p>
    <w:p w14:paraId="10485C96" w14:textId="5DDE596D" w:rsidR="00635509" w:rsidRPr="00635509" w:rsidDel="00EE18AF" w:rsidRDefault="00635509" w:rsidP="00635509">
      <w:pPr>
        <w:tabs>
          <w:tab w:val="left" w:pos="2835"/>
        </w:tabs>
        <w:spacing w:after="120" w:line="240" w:lineRule="auto"/>
        <w:jc w:val="both"/>
        <w:rPr>
          <w:del w:id="4" w:author="Michael Card" w:date="2014-10-03T12:34:00Z"/>
          <w:rFonts w:ascii="Arial" w:eastAsia="Calibri" w:hAnsi="Arial" w:cs="Calibri"/>
          <w:lang w:eastAsia="en-GB"/>
        </w:rPr>
      </w:pPr>
      <w:del w:id="5" w:author="Michael Card" w:date="2014-10-03T12:34:00Z">
        <w:r w:rsidRPr="00635509" w:rsidDel="00EE18AF">
          <w:rPr>
            <w:rFonts w:ascii="Arial" w:eastAsia="Calibri" w:hAnsi="Arial" w:cs="Calibri"/>
            <w:lang w:eastAsia="en-GB"/>
          </w:rPr>
          <w:delText>Author(s) / Submitter(s)</w:delText>
        </w:r>
        <w:r w:rsidRPr="00635509" w:rsidDel="00EE18AF">
          <w:rPr>
            <w:rFonts w:ascii="Arial" w:eastAsia="Calibri" w:hAnsi="Arial" w:cs="Calibri"/>
            <w:lang w:eastAsia="en-GB"/>
          </w:rPr>
          <w:tab/>
        </w:r>
        <w:r w:rsidR="00F2252D" w:rsidDel="00EE18AF">
          <w:rPr>
            <w:rFonts w:ascii="Arial" w:eastAsia="Calibri" w:hAnsi="Arial" w:cs="Calibri"/>
            <w:lang w:eastAsia="en-GB"/>
          </w:rPr>
          <w:delText>IALA Legal Advisory Panel</w:delText>
        </w:r>
      </w:del>
    </w:p>
    <w:p w14:paraId="02D3022B" w14:textId="36198C3B" w:rsidR="00247FDB" w:rsidRPr="00635509" w:rsidDel="00EE18AF" w:rsidRDefault="00247FDB" w:rsidP="00635509">
      <w:pPr>
        <w:tabs>
          <w:tab w:val="left" w:pos="2835"/>
        </w:tabs>
        <w:spacing w:after="120" w:line="240" w:lineRule="auto"/>
        <w:jc w:val="both"/>
        <w:rPr>
          <w:del w:id="6" w:author="Michael Card" w:date="2014-10-03T12:34:00Z"/>
          <w:rFonts w:ascii="Arial" w:eastAsia="Calibri" w:hAnsi="Arial" w:cs="Calibri"/>
          <w:lang w:eastAsia="en-GB"/>
        </w:rPr>
      </w:pPr>
    </w:p>
    <w:p w14:paraId="4403D585" w14:textId="72CF3D70" w:rsidR="00F2252D" w:rsidDel="00EE18AF" w:rsidRDefault="00F2252D" w:rsidP="00635509">
      <w:pPr>
        <w:spacing w:before="120" w:after="240" w:line="240" w:lineRule="auto"/>
        <w:jc w:val="center"/>
        <w:outlineLvl w:val="0"/>
        <w:rPr>
          <w:del w:id="7" w:author="Michael Card" w:date="2014-10-03T12:34:00Z"/>
          <w:rFonts w:ascii="Arial" w:eastAsia="Calibri" w:hAnsi="Arial" w:cs="Arial"/>
          <w:b/>
          <w:bCs/>
          <w:kern w:val="28"/>
          <w:sz w:val="32"/>
          <w:szCs w:val="32"/>
          <w:lang w:eastAsia="en-GB"/>
        </w:rPr>
      </w:pPr>
      <w:del w:id="8" w:author="Michael Card" w:date="2014-10-03T12:34:00Z">
        <w:r w:rsidDel="00EE18AF">
          <w:rPr>
            <w:rFonts w:ascii="Arial" w:eastAsia="Calibri" w:hAnsi="Arial" w:cs="Arial"/>
            <w:b/>
            <w:bCs/>
            <w:kern w:val="28"/>
            <w:sz w:val="32"/>
            <w:szCs w:val="32"/>
            <w:lang w:eastAsia="en-GB"/>
          </w:rPr>
          <w:delText>Liaison note from the IALA Legal Advisory Panel on</w:delText>
        </w:r>
      </w:del>
    </w:p>
    <w:p w14:paraId="0B20F137" w14:textId="0DE8FEF7" w:rsidR="00635509" w:rsidDel="00EE18AF" w:rsidRDefault="00635509" w:rsidP="00635509">
      <w:pPr>
        <w:spacing w:before="120" w:after="240" w:line="240" w:lineRule="auto"/>
        <w:jc w:val="center"/>
        <w:outlineLvl w:val="0"/>
        <w:rPr>
          <w:del w:id="9" w:author="Michael Card" w:date="2014-10-03T12:34:00Z"/>
          <w:rFonts w:ascii="Arial" w:eastAsia="Calibri" w:hAnsi="Arial" w:cs="Arial"/>
          <w:b/>
          <w:bCs/>
          <w:kern w:val="28"/>
          <w:sz w:val="32"/>
          <w:szCs w:val="32"/>
          <w:lang w:eastAsia="en-GB"/>
        </w:rPr>
      </w:pPr>
      <w:del w:id="10" w:author="Michael Card" w:date="2014-10-03T12:34:00Z">
        <w:r w:rsidDel="00EE18AF">
          <w:rPr>
            <w:rFonts w:ascii="Arial" w:eastAsia="Calibri" w:hAnsi="Arial" w:cs="Arial"/>
            <w:b/>
            <w:bCs/>
            <w:kern w:val="28"/>
            <w:sz w:val="32"/>
            <w:szCs w:val="32"/>
            <w:lang w:eastAsia="en-GB"/>
          </w:rPr>
          <w:delText>IALA Council Proposing a New Policy</w:delText>
        </w:r>
        <w:r w:rsidRPr="00635509" w:rsidDel="00EE18AF">
          <w:rPr>
            <w:rFonts w:ascii="Arial" w:eastAsia="Calibri" w:hAnsi="Arial" w:cs="Arial"/>
            <w:b/>
            <w:bCs/>
            <w:kern w:val="28"/>
            <w:sz w:val="32"/>
            <w:szCs w:val="32"/>
            <w:lang w:eastAsia="en-GB"/>
          </w:rPr>
          <w:delText xml:space="preserve"> on IALA Documentation</w:delText>
        </w:r>
      </w:del>
    </w:p>
    <w:p w14:paraId="09D275EB" w14:textId="5044DA98" w:rsidR="002C1C1E" w:rsidRPr="00635509" w:rsidDel="00EE18AF" w:rsidRDefault="002C1C1E" w:rsidP="002C1C1E">
      <w:pPr>
        <w:pStyle w:val="Heading1"/>
        <w:rPr>
          <w:del w:id="11" w:author="Michael Card" w:date="2014-10-03T12:34:00Z"/>
          <w:rFonts w:cs="Arial"/>
        </w:rPr>
      </w:pPr>
      <w:del w:id="12" w:author="Michael Card" w:date="2014-10-03T12:34:00Z">
        <w:r w:rsidRPr="00635509" w:rsidDel="00EE18AF">
          <w:rPr>
            <w:rFonts w:cs="Arial"/>
          </w:rPr>
          <w:delText>Summary</w:delText>
        </w:r>
      </w:del>
    </w:p>
    <w:p w14:paraId="6A026EEB" w14:textId="0DA11047" w:rsidR="002C1C1E" w:rsidDel="00EE18AF" w:rsidRDefault="00F2252D" w:rsidP="002C1C1E">
      <w:pPr>
        <w:rPr>
          <w:del w:id="13" w:author="Michael Card" w:date="2014-10-03T12:34:00Z"/>
          <w:rFonts w:ascii="Arial" w:hAnsi="Arial" w:cs="Arial"/>
        </w:rPr>
      </w:pPr>
      <w:del w:id="14" w:author="Michael Card" w:date="2014-10-03T12:34:00Z">
        <w:r w:rsidDel="00EE18AF">
          <w:rPr>
            <w:rFonts w:ascii="Arial" w:hAnsi="Arial" w:cs="Arial"/>
          </w:rPr>
          <w:delText>At the request of the IALA Secretary General and Deputy Secretary General the LAP was requested to consider the draft new Policy on IALA Documentation that was intended for submission to the IALA Council at its 59</w:delText>
        </w:r>
        <w:r w:rsidRPr="00F2252D" w:rsidDel="00EE18AF">
          <w:rPr>
            <w:rFonts w:ascii="Arial" w:hAnsi="Arial" w:cs="Arial"/>
            <w:vertAlign w:val="superscript"/>
          </w:rPr>
          <w:delText>th</w:delText>
        </w:r>
        <w:r w:rsidDel="00EE18AF">
          <w:rPr>
            <w:rFonts w:ascii="Arial" w:hAnsi="Arial" w:cs="Arial"/>
          </w:rPr>
          <w:delText xml:space="preserve"> session.</w:delText>
        </w:r>
      </w:del>
    </w:p>
    <w:p w14:paraId="2EE82656" w14:textId="76FA3AE6" w:rsidR="00F2252D" w:rsidDel="00EE18AF" w:rsidRDefault="00F2252D" w:rsidP="002C1C1E">
      <w:pPr>
        <w:rPr>
          <w:del w:id="15" w:author="Michael Card" w:date="2014-10-03T12:34:00Z"/>
          <w:rFonts w:ascii="Arial" w:hAnsi="Arial" w:cs="Arial"/>
        </w:rPr>
      </w:pPr>
    </w:p>
    <w:p w14:paraId="55D46CEF" w14:textId="70C6B267" w:rsidR="00F2252D" w:rsidDel="00EE18AF" w:rsidRDefault="00F2252D" w:rsidP="002C1C1E">
      <w:pPr>
        <w:rPr>
          <w:del w:id="16" w:author="Michael Card" w:date="2014-10-03T12:34:00Z"/>
          <w:rFonts w:ascii="Arial" w:hAnsi="Arial" w:cs="Arial"/>
        </w:rPr>
      </w:pPr>
      <w:del w:id="17" w:author="Michael Card" w:date="2014-10-03T12:34:00Z">
        <w:r w:rsidDel="00EE18AF">
          <w:rPr>
            <w:rFonts w:ascii="Arial" w:hAnsi="Arial" w:cs="Arial"/>
          </w:rPr>
          <w:delText>This was prompted by the issue raised at the IALA General Assembly about the lack of clarity as to approval of Standards, which fall outside the scope of the IALA Council.</w:delText>
        </w:r>
      </w:del>
    </w:p>
    <w:p w14:paraId="7F5B8786" w14:textId="11B6FD27" w:rsidR="00F2252D" w:rsidDel="00EE18AF" w:rsidRDefault="00F2252D" w:rsidP="002C1C1E">
      <w:pPr>
        <w:rPr>
          <w:del w:id="18" w:author="Michael Card" w:date="2014-10-03T12:34:00Z"/>
          <w:rFonts w:ascii="Arial" w:hAnsi="Arial" w:cs="Arial"/>
        </w:rPr>
      </w:pPr>
    </w:p>
    <w:p w14:paraId="27F566D2" w14:textId="55D1508B" w:rsidR="00F2252D" w:rsidDel="00EE18AF" w:rsidRDefault="0045220A" w:rsidP="002C1C1E">
      <w:pPr>
        <w:rPr>
          <w:del w:id="19" w:author="Michael Card" w:date="2014-10-03T12:34:00Z"/>
          <w:rFonts w:ascii="Arial" w:hAnsi="Arial" w:cs="Arial"/>
        </w:rPr>
      </w:pPr>
      <w:del w:id="20" w:author="Michael Card" w:date="2014-10-03T12:34:00Z">
        <w:r w:rsidDel="00EE18AF">
          <w:rPr>
            <w:rFonts w:ascii="Arial" w:hAnsi="Arial" w:cs="Arial"/>
          </w:rPr>
          <w:delText>Furthermore, there was a need to define if an IALA standard should become necessary.</w:delText>
        </w:r>
      </w:del>
    </w:p>
    <w:p w14:paraId="14C4AB01" w14:textId="5A0BD291" w:rsidR="0045220A" w:rsidDel="00EE18AF" w:rsidRDefault="0045220A" w:rsidP="002C1C1E">
      <w:pPr>
        <w:rPr>
          <w:del w:id="21" w:author="Michael Card" w:date="2014-10-03T12:34:00Z"/>
          <w:rFonts w:ascii="Arial" w:hAnsi="Arial" w:cs="Arial"/>
        </w:rPr>
      </w:pPr>
    </w:p>
    <w:p w14:paraId="6FAB1FC3" w14:textId="3FE665ED" w:rsidR="0045220A" w:rsidDel="00EE18AF" w:rsidRDefault="0045220A" w:rsidP="002C1C1E">
      <w:pPr>
        <w:rPr>
          <w:del w:id="22" w:author="Michael Card" w:date="2014-10-03T12:34:00Z"/>
          <w:rFonts w:ascii="Arial" w:hAnsi="Arial" w:cs="Arial"/>
        </w:rPr>
      </w:pPr>
      <w:del w:id="23" w:author="Michael Card" w:date="2014-10-03T12:34:00Z">
        <w:r w:rsidDel="00EE18AF">
          <w:rPr>
            <w:rFonts w:ascii="Arial" w:hAnsi="Arial" w:cs="Arial"/>
          </w:rPr>
          <w:delText>The Legal Advisory Panel at its 13</w:delText>
        </w:r>
        <w:r w:rsidRPr="0045220A" w:rsidDel="00EE18AF">
          <w:rPr>
            <w:rFonts w:ascii="Arial" w:hAnsi="Arial" w:cs="Arial"/>
            <w:vertAlign w:val="superscript"/>
          </w:rPr>
          <w:delText>th</w:delText>
        </w:r>
        <w:r w:rsidDel="00EE18AF">
          <w:rPr>
            <w:rFonts w:ascii="Arial" w:hAnsi="Arial" w:cs="Arial"/>
          </w:rPr>
          <w:delText xml:space="preserve"> session held on 29</w:delText>
        </w:r>
        <w:r w:rsidRPr="0045220A" w:rsidDel="00EE18AF">
          <w:rPr>
            <w:rFonts w:ascii="Arial" w:hAnsi="Arial" w:cs="Arial"/>
            <w:vertAlign w:val="superscript"/>
          </w:rPr>
          <w:delText>th</w:delText>
        </w:r>
        <w:r w:rsidDel="00EE18AF">
          <w:rPr>
            <w:rFonts w:ascii="Arial" w:hAnsi="Arial" w:cs="Arial"/>
          </w:rPr>
          <w:delText xml:space="preserve"> and 30</w:delText>
        </w:r>
        <w:r w:rsidRPr="0045220A" w:rsidDel="00EE18AF">
          <w:rPr>
            <w:rFonts w:ascii="Arial" w:hAnsi="Arial" w:cs="Arial"/>
            <w:vertAlign w:val="superscript"/>
          </w:rPr>
          <w:delText>th</w:delText>
        </w:r>
        <w:r w:rsidDel="00EE18AF">
          <w:rPr>
            <w:rFonts w:ascii="Arial" w:hAnsi="Arial" w:cs="Arial"/>
          </w:rPr>
          <w:delText xml:space="preserve"> September 2014 reviewed the document from a legal point of view and suggested some amendments as shown in the following document.</w:delText>
        </w:r>
      </w:del>
    </w:p>
    <w:p w14:paraId="7A661033" w14:textId="465ABDA4" w:rsidR="002C1C1E" w:rsidDel="00EE18AF" w:rsidRDefault="002C1C1E" w:rsidP="002C1C1E">
      <w:pPr>
        <w:pStyle w:val="Heading1"/>
        <w:rPr>
          <w:del w:id="24" w:author="Michael Card" w:date="2014-10-03T12:34:00Z"/>
          <w:rFonts w:cs="Arial"/>
        </w:rPr>
      </w:pPr>
      <w:del w:id="25" w:author="Michael Card" w:date="2014-10-03T12:34:00Z">
        <w:r w:rsidDel="00EE18AF">
          <w:rPr>
            <w:rFonts w:cs="Arial"/>
          </w:rPr>
          <w:delText>ACTION</w:delText>
        </w:r>
      </w:del>
    </w:p>
    <w:p w14:paraId="388864C5" w14:textId="1755D8ED" w:rsidR="002C1C1E" w:rsidRPr="002C1C1E" w:rsidDel="00EE18AF" w:rsidRDefault="002C1C1E" w:rsidP="002C1C1E">
      <w:pPr>
        <w:pStyle w:val="BodyText"/>
        <w:rPr>
          <w:del w:id="26" w:author="Michael Card" w:date="2014-10-03T12:34:00Z"/>
          <w:lang w:eastAsia="de-DE"/>
        </w:rPr>
      </w:pPr>
      <w:del w:id="27" w:author="Michael Card" w:date="2014-10-03T12:34:00Z">
        <w:r w:rsidDel="00EE18AF">
          <w:rPr>
            <w:lang w:eastAsia="de-DE"/>
          </w:rPr>
          <w:delText xml:space="preserve">PAP is requested to consider </w:delText>
        </w:r>
        <w:r w:rsidR="0045220A" w:rsidDel="00EE18AF">
          <w:rPr>
            <w:lang w:eastAsia="de-DE"/>
          </w:rPr>
          <w:delText>the attached document and endorse changes that have been made to contents that were legally weak or sensitive</w:delText>
        </w:r>
        <w:r w:rsidR="00D17C10" w:rsidDel="00EE18AF">
          <w:rPr>
            <w:lang w:eastAsia="de-DE"/>
          </w:rPr>
          <w:delText>.</w:delText>
        </w:r>
      </w:del>
    </w:p>
    <w:p w14:paraId="638EB74D" w14:textId="7F44E558" w:rsidR="00CD4CC0" w:rsidDel="00EE18AF" w:rsidRDefault="00CD4CC0">
      <w:pPr>
        <w:rPr>
          <w:del w:id="28" w:author="Michael Card" w:date="2014-10-03T12:34:00Z"/>
          <w:rFonts w:ascii="Arial" w:eastAsia="Calibri" w:hAnsi="Arial" w:cs="Arial"/>
          <w:b/>
          <w:caps/>
          <w:kern w:val="28"/>
          <w:sz w:val="24"/>
          <w:lang w:eastAsia="de-DE"/>
        </w:rPr>
      </w:pPr>
      <w:del w:id="29" w:author="Michael Card" w:date="2014-10-03T12:34:00Z">
        <w:r w:rsidDel="00EE18AF">
          <w:rPr>
            <w:rFonts w:cs="Arial"/>
          </w:rPr>
          <w:br w:type="page"/>
        </w:r>
      </w:del>
    </w:p>
    <w:p w14:paraId="7E1C48D3" w14:textId="111F709C" w:rsidR="007C392A" w:rsidDel="00EE18AF" w:rsidRDefault="007C392A" w:rsidP="002C1C1E">
      <w:pPr>
        <w:spacing w:line="240" w:lineRule="auto"/>
        <w:rPr>
          <w:del w:id="30" w:author="Michael Card" w:date="2014-10-03T12:34:00Z"/>
          <w:rFonts w:ascii="Arial" w:eastAsia="Calibri" w:hAnsi="Arial" w:cs="Calibri"/>
          <w:b/>
          <w:sz w:val="24"/>
          <w:szCs w:val="24"/>
          <w:lang w:eastAsia="en-GB"/>
        </w:rPr>
        <w:sectPr w:rsidR="007C392A" w:rsidDel="00EE18AF">
          <w:headerReference w:type="default" r:id="rId9"/>
          <w:footerReference w:type="default" r:id="rId10"/>
          <w:pgSz w:w="11906" w:h="16838"/>
          <w:pgMar w:top="1440" w:right="1440" w:bottom="1440" w:left="1440" w:header="708" w:footer="708" w:gutter="0"/>
          <w:cols w:space="708"/>
          <w:docGrid w:linePitch="360"/>
        </w:sectPr>
      </w:pPr>
    </w:p>
    <w:p w14:paraId="4069B1D3" w14:textId="50C153FB" w:rsidR="009A4C25" w:rsidRPr="00635509" w:rsidDel="00EE18AF" w:rsidRDefault="009A4C25" w:rsidP="009A4C25">
      <w:pPr>
        <w:tabs>
          <w:tab w:val="left" w:pos="2835"/>
        </w:tabs>
        <w:spacing w:after="120" w:line="240" w:lineRule="auto"/>
        <w:jc w:val="both"/>
        <w:rPr>
          <w:del w:id="38" w:author="Michael Card" w:date="2014-10-03T12:35:00Z"/>
          <w:rFonts w:ascii="Arial" w:eastAsia="Calibri" w:hAnsi="Arial" w:cs="Calibri"/>
          <w:lang w:eastAsia="en-GB"/>
        </w:rPr>
      </w:pPr>
      <w:del w:id="39" w:author="Michael Card" w:date="2014-10-03T12:35:00Z">
        <w:r w:rsidRPr="00635509" w:rsidDel="00EE18AF">
          <w:rPr>
            <w:rFonts w:ascii="Arial" w:eastAsia="Calibri" w:hAnsi="Arial" w:cs="Calibri"/>
            <w:lang w:eastAsia="en-GB"/>
          </w:rPr>
          <w:lastRenderedPageBreak/>
          <w:delText>PAP2</w:delText>
        </w:r>
        <w:r w:rsidDel="00EE18AF">
          <w:rPr>
            <w:rFonts w:ascii="Arial" w:eastAsia="Calibri" w:hAnsi="Arial" w:cs="Calibri"/>
            <w:lang w:eastAsia="en-GB"/>
          </w:rPr>
          <w:delText>8</w:delText>
        </w:r>
        <w:r w:rsidRPr="00635509" w:rsidDel="00EE18AF">
          <w:rPr>
            <w:rFonts w:ascii="Arial" w:eastAsia="Calibri" w:hAnsi="Arial" w:cs="Calibri"/>
            <w:lang w:eastAsia="en-GB"/>
          </w:rPr>
          <w:tab/>
          <w:delText xml:space="preserve">Input </w:delText>
        </w:r>
      </w:del>
    </w:p>
    <w:p w14:paraId="31D7CB69" w14:textId="1879B2CF" w:rsidR="009A4C25" w:rsidRPr="00635509" w:rsidDel="00EE18AF" w:rsidRDefault="009A4C25" w:rsidP="009A4C25">
      <w:pPr>
        <w:tabs>
          <w:tab w:val="left" w:pos="2835"/>
        </w:tabs>
        <w:spacing w:after="120" w:line="240" w:lineRule="auto"/>
        <w:jc w:val="both"/>
        <w:rPr>
          <w:del w:id="40" w:author="Michael Card" w:date="2014-10-03T12:35:00Z"/>
          <w:rFonts w:ascii="Arial" w:eastAsia="Calibri" w:hAnsi="Arial" w:cs="Calibri"/>
          <w:lang w:eastAsia="en-GB"/>
        </w:rPr>
      </w:pPr>
      <w:del w:id="41" w:author="Michael Card" w:date="2014-10-03T12:35:00Z">
        <w:r w:rsidRPr="00635509" w:rsidDel="00EE18AF">
          <w:rPr>
            <w:rFonts w:ascii="Arial" w:eastAsia="Calibri" w:hAnsi="Arial" w:cs="Calibri"/>
            <w:lang w:eastAsia="en-GB"/>
          </w:rPr>
          <w:delText>Agenda item</w:delText>
        </w:r>
        <w:r w:rsidRPr="00635509" w:rsidDel="00EE18AF">
          <w:rPr>
            <w:rFonts w:ascii="Arial" w:eastAsia="Calibri" w:hAnsi="Arial" w:cs="Calibri"/>
            <w:lang w:eastAsia="en-GB"/>
          </w:rPr>
          <w:tab/>
        </w:r>
        <w:r w:rsidDel="00EE18AF">
          <w:rPr>
            <w:rFonts w:ascii="Arial" w:eastAsia="Calibri" w:hAnsi="Arial" w:cs="Calibri"/>
            <w:lang w:eastAsia="en-GB"/>
          </w:rPr>
          <w:delText>5.1</w:delText>
        </w:r>
      </w:del>
    </w:p>
    <w:p w14:paraId="3EA35A3B" w14:textId="24A5DCC3" w:rsidR="009A4C25" w:rsidRPr="00635509" w:rsidDel="00EE18AF" w:rsidRDefault="009A4C25" w:rsidP="009A4C25">
      <w:pPr>
        <w:tabs>
          <w:tab w:val="left" w:pos="2835"/>
        </w:tabs>
        <w:spacing w:after="120" w:line="240" w:lineRule="auto"/>
        <w:jc w:val="both"/>
        <w:rPr>
          <w:del w:id="42" w:author="Michael Card" w:date="2014-10-03T12:35:00Z"/>
          <w:rFonts w:ascii="Arial" w:eastAsia="Calibri" w:hAnsi="Arial" w:cs="Calibri"/>
          <w:lang w:eastAsia="en-GB"/>
        </w:rPr>
      </w:pPr>
      <w:del w:id="43" w:author="Michael Card" w:date="2014-10-03T12:35:00Z">
        <w:r w:rsidRPr="00635509" w:rsidDel="00EE18AF">
          <w:rPr>
            <w:rFonts w:ascii="Arial" w:eastAsia="Calibri" w:hAnsi="Arial" w:cs="Calibri"/>
            <w:lang w:eastAsia="en-GB"/>
          </w:rPr>
          <w:delText>Author(s) / Submitter(s)</w:delText>
        </w:r>
        <w:r w:rsidRPr="00635509" w:rsidDel="00EE18AF">
          <w:rPr>
            <w:rFonts w:ascii="Arial" w:eastAsia="Calibri" w:hAnsi="Arial" w:cs="Calibri"/>
            <w:lang w:eastAsia="en-GB"/>
          </w:rPr>
          <w:tab/>
        </w:r>
        <w:r w:rsidDel="00EE18AF">
          <w:rPr>
            <w:rFonts w:ascii="Arial" w:eastAsia="Calibri" w:hAnsi="Arial" w:cs="Calibri"/>
            <w:lang w:eastAsia="en-GB"/>
          </w:rPr>
          <w:delText>Deputy Secretary-General</w:delText>
        </w:r>
      </w:del>
    </w:p>
    <w:p w14:paraId="1BC9502B" w14:textId="0A12E069" w:rsidR="009A4C25" w:rsidRPr="00635509" w:rsidDel="00EE18AF" w:rsidRDefault="009A4C25" w:rsidP="009A4C25">
      <w:pPr>
        <w:tabs>
          <w:tab w:val="left" w:pos="2835"/>
        </w:tabs>
        <w:spacing w:after="120" w:line="240" w:lineRule="auto"/>
        <w:jc w:val="both"/>
        <w:rPr>
          <w:del w:id="44" w:author="Michael Card" w:date="2014-10-03T12:35:00Z"/>
          <w:rFonts w:ascii="Arial" w:eastAsia="Calibri" w:hAnsi="Arial" w:cs="Calibri"/>
          <w:lang w:eastAsia="en-GB"/>
        </w:rPr>
      </w:pPr>
    </w:p>
    <w:p w14:paraId="15154715" w14:textId="63C10512" w:rsidR="009A4C25" w:rsidDel="00B27AD7" w:rsidRDefault="009A4C25" w:rsidP="009A4C25">
      <w:pPr>
        <w:spacing w:before="120" w:after="240" w:line="240" w:lineRule="auto"/>
        <w:jc w:val="center"/>
        <w:outlineLvl w:val="0"/>
        <w:rPr>
          <w:del w:id="45" w:author="Michael Card" w:date="2014-10-03T13:01:00Z"/>
          <w:rFonts w:ascii="Arial" w:eastAsia="Calibri" w:hAnsi="Arial" w:cs="Arial"/>
          <w:b/>
          <w:bCs/>
          <w:kern w:val="28"/>
          <w:sz w:val="32"/>
          <w:szCs w:val="32"/>
          <w:lang w:eastAsia="en-GB"/>
        </w:rPr>
      </w:pPr>
      <w:del w:id="46" w:author="Michael Card" w:date="2014-10-03T13:01:00Z">
        <w:r w:rsidDel="00B27AD7">
          <w:rPr>
            <w:rFonts w:ascii="Arial" w:eastAsia="Calibri" w:hAnsi="Arial" w:cs="Arial"/>
            <w:b/>
            <w:bCs/>
            <w:kern w:val="28"/>
            <w:sz w:val="32"/>
            <w:szCs w:val="32"/>
            <w:lang w:eastAsia="en-GB"/>
          </w:rPr>
          <w:delText>Draft Input to IALA Council Proposing a New Policy</w:delText>
        </w:r>
        <w:r w:rsidRPr="00635509" w:rsidDel="00B27AD7">
          <w:rPr>
            <w:rFonts w:ascii="Arial" w:eastAsia="Calibri" w:hAnsi="Arial" w:cs="Arial"/>
            <w:b/>
            <w:bCs/>
            <w:kern w:val="28"/>
            <w:sz w:val="32"/>
            <w:szCs w:val="32"/>
            <w:lang w:eastAsia="en-GB"/>
          </w:rPr>
          <w:delText xml:space="preserve"> on IALA Documentation</w:delText>
        </w:r>
      </w:del>
    </w:p>
    <w:p w14:paraId="6C54B2B7" w14:textId="525EA381" w:rsidR="009A4C25" w:rsidRPr="00635509" w:rsidDel="00B27AD7" w:rsidRDefault="009A4C25" w:rsidP="009A4C25">
      <w:pPr>
        <w:pStyle w:val="Heading1"/>
        <w:rPr>
          <w:del w:id="47" w:author="Michael Card" w:date="2014-10-03T13:01:00Z"/>
          <w:rFonts w:cs="Arial"/>
        </w:rPr>
      </w:pPr>
      <w:del w:id="48" w:author="Michael Card" w:date="2014-10-03T13:01:00Z">
        <w:r w:rsidRPr="00635509" w:rsidDel="00B27AD7">
          <w:rPr>
            <w:rFonts w:cs="Arial"/>
          </w:rPr>
          <w:delText>Summary</w:delText>
        </w:r>
      </w:del>
    </w:p>
    <w:p w14:paraId="0858F844" w14:textId="5A89C3A3" w:rsidR="009A4C25" w:rsidDel="00B27AD7" w:rsidRDefault="009A4C25" w:rsidP="009A4C25">
      <w:pPr>
        <w:rPr>
          <w:del w:id="49" w:author="Michael Card" w:date="2014-10-03T13:01:00Z"/>
          <w:rFonts w:ascii="Arial" w:hAnsi="Arial" w:cs="Arial"/>
        </w:rPr>
      </w:pPr>
      <w:del w:id="50" w:author="Michael Card" w:date="2014-10-03T13:01:00Z">
        <w:r w:rsidDel="00B27AD7">
          <w:rPr>
            <w:rFonts w:ascii="Arial" w:hAnsi="Arial" w:cs="Arial"/>
          </w:rPr>
          <w:delText xml:space="preserve">Draft content of an input paper to Council 59, concerning the proposed new policy on IALA guidance documentation, </w:delText>
        </w:r>
        <w:r w:rsidRPr="00635509" w:rsidDel="00B27AD7">
          <w:rPr>
            <w:rFonts w:ascii="Arial" w:hAnsi="Arial" w:cs="Arial"/>
          </w:rPr>
          <w:delText>compatible with the IALA Strategic Vision</w:delText>
        </w:r>
        <w:r w:rsidDel="00B27AD7">
          <w:rPr>
            <w:rFonts w:ascii="Arial" w:hAnsi="Arial" w:cs="Arial"/>
          </w:rPr>
          <w:delText>.</w:delText>
        </w:r>
      </w:del>
    </w:p>
    <w:p w14:paraId="5838FDD3" w14:textId="49EB5DBF" w:rsidR="009A4C25" w:rsidDel="00B27AD7" w:rsidRDefault="009A4C25" w:rsidP="009A4C25">
      <w:pPr>
        <w:pStyle w:val="Heading1"/>
        <w:rPr>
          <w:del w:id="51" w:author="Michael Card" w:date="2014-10-03T13:01:00Z"/>
          <w:rFonts w:cs="Arial"/>
        </w:rPr>
      </w:pPr>
      <w:del w:id="52" w:author="Michael Card" w:date="2014-10-03T13:01:00Z">
        <w:r w:rsidDel="00B27AD7">
          <w:rPr>
            <w:rFonts w:cs="Arial"/>
          </w:rPr>
          <w:delText>ACTION</w:delText>
        </w:r>
      </w:del>
    </w:p>
    <w:p w14:paraId="1D6E7F8A" w14:textId="52B6AF8D" w:rsidR="009A4C25" w:rsidRPr="002C1C1E" w:rsidDel="00B27AD7" w:rsidRDefault="009A4C25" w:rsidP="009A4C25">
      <w:pPr>
        <w:pStyle w:val="BodyText"/>
        <w:rPr>
          <w:del w:id="53" w:author="Michael Card" w:date="2014-10-03T13:01:00Z"/>
          <w:lang w:eastAsia="de-DE"/>
        </w:rPr>
      </w:pPr>
      <w:del w:id="54" w:author="Michael Card" w:date="2014-10-03T13:01:00Z">
        <w:r w:rsidDel="00B27AD7">
          <w:rPr>
            <w:lang w:eastAsia="de-DE"/>
          </w:rPr>
          <w:delText>PAP is requested to consider and advise on content.</w:delText>
        </w:r>
      </w:del>
    </w:p>
    <w:p w14:paraId="331F9C96" w14:textId="6379CB6A" w:rsidR="009A4C25" w:rsidDel="00B27AD7" w:rsidRDefault="009A4C25" w:rsidP="009A4C25">
      <w:pPr>
        <w:rPr>
          <w:del w:id="55" w:author="Michael Card" w:date="2014-10-03T13:01:00Z"/>
          <w:rFonts w:ascii="Arial" w:eastAsia="Calibri" w:hAnsi="Arial" w:cs="Arial"/>
          <w:b/>
          <w:caps/>
          <w:kern w:val="28"/>
          <w:sz w:val="24"/>
          <w:lang w:eastAsia="de-DE"/>
        </w:rPr>
      </w:pPr>
      <w:del w:id="56" w:author="Michael Card" w:date="2014-10-03T13:01:00Z">
        <w:r w:rsidDel="00B27AD7">
          <w:rPr>
            <w:rFonts w:cs="Arial"/>
          </w:rPr>
          <w:br w:type="page"/>
        </w:r>
      </w:del>
    </w:p>
    <w:p w14:paraId="5EC6FCF5" w14:textId="527D85B0" w:rsidR="009A4C25" w:rsidDel="00B27AD7" w:rsidRDefault="009A4C25">
      <w:pPr>
        <w:rPr>
          <w:del w:id="57" w:author="Michael Card" w:date="2014-10-03T13:01:00Z"/>
          <w:rFonts w:ascii="Arial" w:eastAsia="Calibri" w:hAnsi="Arial" w:cs="Calibri"/>
          <w:b/>
          <w:sz w:val="24"/>
          <w:szCs w:val="24"/>
          <w:lang w:eastAsia="en-GB"/>
        </w:rPr>
        <w:sectPr w:rsidR="009A4C25" w:rsidDel="00B27AD7">
          <w:footerReference w:type="default" r:id="rId11"/>
          <w:pgSz w:w="11906" w:h="16838"/>
          <w:pgMar w:top="1440" w:right="1440" w:bottom="1440" w:left="1440" w:header="708" w:footer="708" w:gutter="0"/>
          <w:cols w:space="708"/>
          <w:docGrid w:linePitch="360"/>
        </w:sectPr>
        <w:pPrChange w:id="58" w:author="Michael Card" w:date="2014-10-03T13:01:00Z">
          <w:pPr>
            <w:spacing w:line="240" w:lineRule="auto"/>
          </w:pPr>
        </w:pPrChange>
      </w:pPr>
    </w:p>
    <w:tbl>
      <w:tblPr>
        <w:tblW w:w="0" w:type="auto"/>
        <w:tblLayout w:type="fixed"/>
        <w:tblCellMar>
          <w:left w:w="70" w:type="dxa"/>
          <w:right w:w="70" w:type="dxa"/>
        </w:tblCellMar>
        <w:tblLook w:val="04A0" w:firstRow="1" w:lastRow="0" w:firstColumn="1" w:lastColumn="0" w:noHBand="0" w:noVBand="1"/>
      </w:tblPr>
      <w:tblGrid>
        <w:gridCol w:w="4605"/>
        <w:gridCol w:w="5147"/>
      </w:tblGrid>
      <w:tr w:rsidR="009A4C25" w:rsidRPr="002C1C1E" w14:paraId="630A5998" w14:textId="77777777" w:rsidTr="000D7DB6">
        <w:tc>
          <w:tcPr>
            <w:tcW w:w="4605" w:type="dxa"/>
            <w:tcMar>
              <w:top w:w="57" w:type="dxa"/>
              <w:left w:w="113" w:type="dxa"/>
              <w:bottom w:w="57" w:type="dxa"/>
              <w:right w:w="113" w:type="dxa"/>
            </w:tcMar>
            <w:hideMark/>
          </w:tcPr>
          <w:p w14:paraId="12E33460" w14:textId="77777777" w:rsidR="009A4C25" w:rsidRPr="002C1C1E" w:rsidRDefault="009A4C25" w:rsidP="000D7DB6">
            <w:pPr>
              <w:spacing w:line="240" w:lineRule="auto"/>
              <w:rPr>
                <w:rFonts w:ascii="Arial" w:eastAsia="Calibri" w:hAnsi="Arial" w:cs="Calibri"/>
                <w:b/>
                <w:sz w:val="24"/>
                <w:szCs w:val="24"/>
                <w:lang w:eastAsia="en-GB"/>
              </w:rPr>
            </w:pPr>
            <w:r w:rsidRPr="002C1C1E">
              <w:rPr>
                <w:rFonts w:ascii="Arial" w:eastAsia="Calibri" w:hAnsi="Arial" w:cs="Calibri"/>
                <w:b/>
                <w:sz w:val="24"/>
                <w:szCs w:val="24"/>
                <w:lang w:eastAsia="en-GB"/>
              </w:rPr>
              <w:lastRenderedPageBreak/>
              <w:t>IALA COUNCIL</w:t>
            </w:r>
          </w:p>
          <w:p w14:paraId="315CF389" w14:textId="77777777" w:rsidR="009A4C25" w:rsidRPr="002C1C1E" w:rsidRDefault="009A4C25" w:rsidP="000D7DB6">
            <w:pPr>
              <w:tabs>
                <w:tab w:val="left" w:pos="993"/>
              </w:tabs>
              <w:spacing w:line="240" w:lineRule="auto"/>
              <w:rPr>
                <w:rFonts w:ascii="Arial" w:eastAsia="Calibri" w:hAnsi="Arial" w:cs="Calibri"/>
                <w:b/>
                <w:sz w:val="24"/>
                <w:szCs w:val="24"/>
                <w:lang w:eastAsia="en-GB"/>
              </w:rPr>
            </w:pPr>
            <w:r w:rsidRPr="002C1C1E">
              <w:rPr>
                <w:rFonts w:ascii="Arial" w:eastAsia="Calibri" w:hAnsi="Arial" w:cs="Calibri"/>
                <w:b/>
                <w:sz w:val="24"/>
                <w:szCs w:val="24"/>
                <w:lang w:eastAsia="en-GB"/>
              </w:rPr>
              <w:t>5</w:t>
            </w:r>
            <w:r>
              <w:rPr>
                <w:rFonts w:ascii="Arial" w:eastAsia="Calibri" w:hAnsi="Arial" w:cs="Calibri"/>
                <w:b/>
                <w:sz w:val="24"/>
                <w:szCs w:val="24"/>
                <w:lang w:eastAsia="en-GB"/>
              </w:rPr>
              <w:t>9</w:t>
            </w:r>
            <w:r w:rsidRPr="002C1C1E">
              <w:rPr>
                <w:rFonts w:ascii="Arial" w:eastAsia="Calibri" w:hAnsi="Arial" w:cs="Calibri"/>
                <w:b/>
                <w:sz w:val="24"/>
                <w:szCs w:val="24"/>
                <w:vertAlign w:val="superscript"/>
                <w:lang w:eastAsia="en-GB"/>
              </w:rPr>
              <w:t>th</w:t>
            </w:r>
            <w:r w:rsidRPr="002C1C1E">
              <w:rPr>
                <w:rFonts w:ascii="Arial" w:eastAsia="Calibri" w:hAnsi="Arial" w:cs="Calibri"/>
                <w:b/>
                <w:sz w:val="24"/>
                <w:szCs w:val="24"/>
                <w:lang w:eastAsia="en-GB"/>
              </w:rPr>
              <w:t xml:space="preserve"> Session</w:t>
            </w:r>
          </w:p>
        </w:tc>
        <w:tc>
          <w:tcPr>
            <w:tcW w:w="5147" w:type="dxa"/>
            <w:tcMar>
              <w:top w:w="57" w:type="dxa"/>
              <w:left w:w="113" w:type="dxa"/>
              <w:bottom w:w="57" w:type="dxa"/>
              <w:right w:w="113" w:type="dxa"/>
            </w:tcMar>
            <w:hideMark/>
          </w:tcPr>
          <w:p w14:paraId="55F78C23" w14:textId="77777777" w:rsidR="009A4C25" w:rsidRPr="002C1C1E" w:rsidRDefault="009A4C25" w:rsidP="000D7DB6">
            <w:pPr>
              <w:spacing w:line="240" w:lineRule="auto"/>
              <w:jc w:val="right"/>
              <w:rPr>
                <w:rFonts w:ascii="Arial" w:eastAsia="Calibri" w:hAnsi="Arial" w:cs="Calibri"/>
                <w:b/>
                <w:sz w:val="24"/>
                <w:szCs w:val="24"/>
                <w:lang w:eastAsia="en-GB"/>
              </w:rPr>
            </w:pPr>
            <w:r w:rsidRPr="002C1C1E">
              <w:rPr>
                <w:rFonts w:ascii="Arial" w:eastAsia="Calibri" w:hAnsi="Arial" w:cs="Calibri"/>
                <w:b/>
                <w:sz w:val="24"/>
                <w:szCs w:val="24"/>
                <w:lang w:eastAsia="en-GB"/>
              </w:rPr>
              <w:t xml:space="preserve">December </w:t>
            </w:r>
            <w:r>
              <w:rPr>
                <w:rFonts w:ascii="Arial" w:eastAsia="Calibri" w:hAnsi="Arial" w:cs="Calibri"/>
                <w:b/>
                <w:sz w:val="24"/>
                <w:szCs w:val="24"/>
                <w:lang w:eastAsia="en-GB"/>
              </w:rPr>
              <w:t>8</w:t>
            </w:r>
            <w:r w:rsidRPr="002C1C1E">
              <w:rPr>
                <w:rFonts w:ascii="Arial" w:eastAsia="Calibri" w:hAnsi="Arial" w:cs="Calibri"/>
                <w:b/>
                <w:sz w:val="24"/>
                <w:szCs w:val="24"/>
                <w:lang w:eastAsia="en-GB"/>
              </w:rPr>
              <w:t xml:space="preserve"> - 1</w:t>
            </w:r>
            <w:r>
              <w:rPr>
                <w:rFonts w:ascii="Arial" w:eastAsia="Calibri" w:hAnsi="Arial" w:cs="Calibri"/>
                <w:b/>
                <w:sz w:val="24"/>
                <w:szCs w:val="24"/>
                <w:lang w:eastAsia="en-GB"/>
              </w:rPr>
              <w:t>2</w:t>
            </w:r>
            <w:r w:rsidRPr="002C1C1E">
              <w:rPr>
                <w:rFonts w:ascii="Arial" w:eastAsia="Calibri" w:hAnsi="Arial" w:cs="Calibri"/>
                <w:b/>
                <w:sz w:val="24"/>
                <w:szCs w:val="24"/>
                <w:lang w:eastAsia="en-GB"/>
              </w:rPr>
              <w:t>, 201</w:t>
            </w:r>
            <w:r>
              <w:rPr>
                <w:rFonts w:ascii="Arial" w:eastAsia="Calibri" w:hAnsi="Arial" w:cs="Calibri"/>
                <w:b/>
                <w:sz w:val="24"/>
                <w:szCs w:val="24"/>
                <w:lang w:eastAsia="en-GB"/>
              </w:rPr>
              <w:t>4</w:t>
            </w:r>
          </w:p>
          <w:p w14:paraId="14C7EB7E" w14:textId="77777777" w:rsidR="009A4C25" w:rsidRPr="002C1C1E" w:rsidRDefault="009A4C25" w:rsidP="000D7DB6">
            <w:pPr>
              <w:spacing w:line="240" w:lineRule="auto"/>
              <w:jc w:val="right"/>
              <w:rPr>
                <w:rFonts w:ascii="Arial" w:eastAsia="Calibri" w:hAnsi="Arial" w:cs="Arial"/>
                <w:b/>
                <w:color w:val="000000"/>
                <w:sz w:val="24"/>
                <w:szCs w:val="24"/>
                <w:lang w:eastAsia="en-GB"/>
              </w:rPr>
            </w:pPr>
            <w:r>
              <w:rPr>
                <w:rFonts w:ascii="Arial" w:eastAsia="Calibri" w:hAnsi="Arial" w:cs="Arial"/>
                <w:b/>
                <w:color w:val="000000"/>
                <w:sz w:val="24"/>
                <w:szCs w:val="24"/>
                <w:lang w:eastAsia="en-GB"/>
              </w:rPr>
              <w:t>IALA HQ</w:t>
            </w:r>
          </w:p>
          <w:p w14:paraId="54A1ECE8" w14:textId="77777777" w:rsidR="009A4C25" w:rsidRPr="002C1C1E" w:rsidRDefault="009A4C25" w:rsidP="000D7DB6">
            <w:pPr>
              <w:spacing w:line="240" w:lineRule="auto"/>
              <w:jc w:val="right"/>
              <w:rPr>
                <w:rFonts w:ascii="Arial" w:eastAsia="Calibri" w:hAnsi="Arial" w:cs="Calibri"/>
                <w:b/>
                <w:bCs/>
                <w:sz w:val="24"/>
                <w:szCs w:val="24"/>
                <w:lang w:eastAsia="en-GB"/>
              </w:rPr>
            </w:pPr>
            <w:r>
              <w:rPr>
                <w:rFonts w:ascii="Arial" w:eastAsia="Calibri" w:hAnsi="Arial" w:cs="Arial"/>
                <w:b/>
                <w:color w:val="000000"/>
                <w:sz w:val="24"/>
                <w:szCs w:val="24"/>
                <w:lang w:eastAsia="en-GB"/>
              </w:rPr>
              <w:t>France</w:t>
            </w:r>
          </w:p>
        </w:tc>
      </w:tr>
    </w:tbl>
    <w:p w14:paraId="1F1C09D7" w14:textId="77777777" w:rsidR="009A4C25" w:rsidRPr="002C1C1E" w:rsidRDefault="009A4C25" w:rsidP="009A4C25">
      <w:pPr>
        <w:spacing w:line="240" w:lineRule="auto"/>
        <w:rPr>
          <w:rFonts w:ascii="Arial" w:eastAsia="Calibri" w:hAnsi="Arial" w:cs="Calibri"/>
          <w:lang w:eastAsia="en-GB"/>
        </w:rPr>
      </w:pPr>
    </w:p>
    <w:p w14:paraId="11B24CFB" w14:textId="77777777" w:rsidR="009A4C25" w:rsidRPr="002C1C1E" w:rsidRDefault="009A4C25" w:rsidP="009A4C25">
      <w:pPr>
        <w:tabs>
          <w:tab w:val="left" w:pos="7005"/>
        </w:tabs>
        <w:spacing w:line="240" w:lineRule="auto"/>
        <w:rPr>
          <w:rFonts w:ascii="Arial" w:eastAsia="Calibri" w:hAnsi="Arial" w:cs="Calibri"/>
          <w:lang w:eastAsia="en-GB"/>
        </w:rPr>
      </w:pPr>
    </w:p>
    <w:p w14:paraId="004004CA" w14:textId="77777777" w:rsidR="009A4C25" w:rsidRPr="002C1C1E" w:rsidRDefault="009A4C25" w:rsidP="009A4C25">
      <w:pPr>
        <w:spacing w:line="240" w:lineRule="auto"/>
        <w:jc w:val="right"/>
        <w:rPr>
          <w:rFonts w:ascii="Arial" w:eastAsia="Calibri" w:hAnsi="Arial" w:cs="Calibri"/>
          <w:b/>
          <w:sz w:val="24"/>
          <w:szCs w:val="24"/>
          <w:lang w:eastAsia="en-GB"/>
        </w:rPr>
      </w:pPr>
      <w:r w:rsidRPr="002C1C1E">
        <w:rPr>
          <w:rFonts w:ascii="Arial" w:eastAsia="Calibri" w:hAnsi="Arial" w:cs="Calibri"/>
          <w:b/>
          <w:sz w:val="24"/>
          <w:szCs w:val="24"/>
          <w:lang w:eastAsia="en-GB"/>
        </w:rPr>
        <w:t xml:space="preserve">Agenda item </w:t>
      </w:r>
      <w:r>
        <w:rPr>
          <w:rFonts w:ascii="Arial" w:eastAsia="Calibri" w:hAnsi="Arial" w:cs="Calibri"/>
          <w:b/>
          <w:sz w:val="24"/>
          <w:szCs w:val="24"/>
          <w:lang w:eastAsia="en-GB"/>
        </w:rPr>
        <w:t>X</w:t>
      </w:r>
      <w:r w:rsidRPr="002C1C1E">
        <w:rPr>
          <w:rFonts w:ascii="Arial" w:eastAsia="Calibri" w:hAnsi="Arial" w:cs="Calibri"/>
          <w:b/>
          <w:sz w:val="24"/>
          <w:szCs w:val="24"/>
          <w:lang w:eastAsia="en-GB"/>
        </w:rPr>
        <w:t xml:space="preserve"> –</w:t>
      </w:r>
      <w:r>
        <w:rPr>
          <w:rFonts w:ascii="Arial" w:eastAsia="Calibri" w:hAnsi="Arial" w:cs="Calibri"/>
          <w:b/>
          <w:sz w:val="24"/>
          <w:szCs w:val="24"/>
          <w:lang w:eastAsia="en-GB"/>
        </w:rPr>
        <w:t>IALA DOCUMENTATION</w:t>
      </w:r>
    </w:p>
    <w:p w14:paraId="3304776D" w14:textId="77777777" w:rsidR="009A4C25" w:rsidRPr="002C1C1E" w:rsidRDefault="009A4C25" w:rsidP="009A4C25">
      <w:pPr>
        <w:spacing w:line="240" w:lineRule="auto"/>
        <w:rPr>
          <w:rFonts w:ascii="Arial" w:eastAsia="Calibri" w:hAnsi="Arial" w:cs="Calibri"/>
          <w:lang w:val="en-US" w:eastAsia="en-GB"/>
        </w:rPr>
      </w:pPr>
    </w:p>
    <w:p w14:paraId="4D66535C" w14:textId="77777777" w:rsidR="009A4C25" w:rsidRPr="002C1C1E" w:rsidRDefault="009A4C25" w:rsidP="009A4C25">
      <w:pPr>
        <w:tabs>
          <w:tab w:val="left" w:pos="720"/>
          <w:tab w:val="left" w:pos="1440"/>
          <w:tab w:val="left" w:pos="2160"/>
          <w:tab w:val="left" w:pos="2880"/>
          <w:tab w:val="left" w:pos="3600"/>
          <w:tab w:val="left" w:pos="5246"/>
        </w:tabs>
        <w:spacing w:line="240" w:lineRule="auto"/>
        <w:rPr>
          <w:rFonts w:ascii="Arial" w:eastAsia="Calibri" w:hAnsi="Arial" w:cs="Calibri"/>
          <w:b/>
          <w:bCs/>
          <w:u w:val="single"/>
          <w:lang w:eastAsia="en-GB"/>
        </w:rPr>
      </w:pPr>
      <w:r>
        <w:rPr>
          <w:rFonts w:ascii="Arial" w:eastAsia="Calibri" w:hAnsi="Arial" w:cs="Calibri"/>
          <w:b/>
          <w:bCs/>
          <w:u w:val="single"/>
          <w:lang w:eastAsia="en-GB"/>
        </w:rPr>
        <w:t xml:space="preserve">X.X Proposal for Introducing a New Document Scheme </w:t>
      </w:r>
    </w:p>
    <w:p w14:paraId="6998D293" w14:textId="77777777" w:rsidR="009A4C25" w:rsidRPr="002C1C1E" w:rsidRDefault="009A4C25" w:rsidP="009A4C25">
      <w:pPr>
        <w:spacing w:line="240" w:lineRule="auto"/>
        <w:rPr>
          <w:rFonts w:ascii="Arial" w:eastAsia="Calibri" w:hAnsi="Arial" w:cs="Calibri"/>
          <w:b/>
          <w:bCs/>
          <w:u w:val="single"/>
          <w:lang w:eastAsia="en-GB"/>
        </w:rPr>
      </w:pPr>
    </w:p>
    <w:p w14:paraId="26D34FA9" w14:textId="77777777" w:rsidR="009A4C25" w:rsidRPr="002C1C1E" w:rsidRDefault="009A4C25" w:rsidP="009A4C25">
      <w:pPr>
        <w:spacing w:line="240" w:lineRule="auto"/>
        <w:rPr>
          <w:rFonts w:ascii="Arial" w:eastAsia="Calibri" w:hAnsi="Arial" w:cs="Calibri"/>
          <w:bCs/>
          <w:u w:val="single"/>
          <w:lang w:eastAsia="en-GB"/>
        </w:rPr>
      </w:pPr>
    </w:p>
    <w:p w14:paraId="13A3BC59" w14:textId="77777777" w:rsidR="009A4C25" w:rsidRPr="002C1C1E" w:rsidRDefault="009A4C25" w:rsidP="009A4C25">
      <w:pPr>
        <w:spacing w:line="240" w:lineRule="auto"/>
        <w:jc w:val="center"/>
        <w:rPr>
          <w:rFonts w:ascii="Arial" w:eastAsia="Calibri" w:hAnsi="Arial" w:cs="Calibri"/>
          <w:u w:val="single"/>
          <w:lang w:eastAsia="en-GB"/>
        </w:rPr>
      </w:pPr>
      <w:r w:rsidRPr="002C1C1E">
        <w:rPr>
          <w:rFonts w:ascii="Arial" w:eastAsia="Calibri" w:hAnsi="Arial" w:cs="Calibri"/>
          <w:u w:val="single"/>
          <w:lang w:eastAsia="en-GB"/>
        </w:rPr>
        <w:t>Note by the Secretariat</w:t>
      </w:r>
    </w:p>
    <w:p w14:paraId="0B7D4D6B" w14:textId="77777777" w:rsidR="009A4C25" w:rsidRPr="002C1C1E" w:rsidRDefault="009A4C25" w:rsidP="009A4C25">
      <w:pPr>
        <w:pStyle w:val="Heading1"/>
        <w:numPr>
          <w:ilvl w:val="0"/>
          <w:numId w:val="31"/>
        </w:numPr>
        <w:rPr>
          <w:rFonts w:cs="Arial"/>
        </w:rPr>
      </w:pPr>
      <w:r w:rsidRPr="002C1C1E">
        <w:rPr>
          <w:rFonts w:cs="Arial"/>
        </w:rPr>
        <w:t>Summary</w:t>
      </w:r>
    </w:p>
    <w:p w14:paraId="610FC65B" w14:textId="77777777" w:rsidR="009A4C25" w:rsidRDefault="009A4C25" w:rsidP="009A4C25">
      <w:pPr>
        <w:rPr>
          <w:rFonts w:ascii="Arial" w:hAnsi="Arial" w:cs="Arial"/>
        </w:rPr>
      </w:pPr>
      <w:r>
        <w:rPr>
          <w:rFonts w:ascii="Arial" w:hAnsi="Arial" w:cs="Arial"/>
        </w:rPr>
        <w:t>Description of a new scheme for IALA guidance documentation, to meet the goals and strategy of the IALA Strategic Vision.</w:t>
      </w:r>
    </w:p>
    <w:p w14:paraId="35396BA6" w14:textId="77777777" w:rsidR="009A4C25" w:rsidRDefault="009A4C25" w:rsidP="009A4C25">
      <w:pPr>
        <w:pStyle w:val="Heading1"/>
        <w:rPr>
          <w:rFonts w:cs="Arial"/>
        </w:rPr>
      </w:pPr>
      <w:r>
        <w:rPr>
          <w:rFonts w:cs="Arial"/>
        </w:rPr>
        <w:t>Existing iala documents</w:t>
      </w:r>
    </w:p>
    <w:p w14:paraId="76E389EE" w14:textId="77777777" w:rsidR="009A4C25" w:rsidRDefault="009A4C25" w:rsidP="009A4C25">
      <w:pPr>
        <w:pStyle w:val="BodyText"/>
        <w:rPr>
          <w:lang w:eastAsia="de-DE"/>
        </w:rPr>
      </w:pPr>
      <w:r>
        <w:rPr>
          <w:lang w:eastAsia="de-DE"/>
        </w:rPr>
        <w:t>The present guidance product line-up of IALA is as follows.</w:t>
      </w:r>
    </w:p>
    <w:p w14:paraId="122F6C5F" w14:textId="77777777" w:rsidR="009A4C25" w:rsidRDefault="009A4C25" w:rsidP="009A4C25">
      <w:pPr>
        <w:pStyle w:val="BodyText"/>
        <w:numPr>
          <w:ilvl w:val="0"/>
          <w:numId w:val="13"/>
        </w:numPr>
        <w:rPr>
          <w:lang w:eastAsia="de-DE"/>
        </w:rPr>
      </w:pPr>
      <w:r>
        <w:rPr>
          <w:lang w:eastAsia="de-DE"/>
        </w:rPr>
        <w:t>Recommendations</w:t>
      </w:r>
    </w:p>
    <w:p w14:paraId="405D2432" w14:textId="77777777" w:rsidR="009A4C25" w:rsidRDefault="009A4C25" w:rsidP="009A4C25">
      <w:pPr>
        <w:pStyle w:val="BodyText"/>
        <w:numPr>
          <w:ilvl w:val="0"/>
          <w:numId w:val="13"/>
        </w:numPr>
        <w:rPr>
          <w:lang w:eastAsia="de-DE"/>
        </w:rPr>
      </w:pPr>
      <w:r>
        <w:rPr>
          <w:lang w:eastAsia="de-DE"/>
        </w:rPr>
        <w:t>Guidelines</w:t>
      </w:r>
    </w:p>
    <w:p w14:paraId="50426808" w14:textId="77777777" w:rsidR="009A4C25" w:rsidRDefault="009A4C25" w:rsidP="009A4C25">
      <w:pPr>
        <w:pStyle w:val="BodyText"/>
        <w:numPr>
          <w:ilvl w:val="0"/>
          <w:numId w:val="13"/>
        </w:numPr>
        <w:rPr>
          <w:lang w:eastAsia="de-DE"/>
        </w:rPr>
      </w:pPr>
      <w:r>
        <w:rPr>
          <w:lang w:eastAsia="de-DE"/>
        </w:rPr>
        <w:t>Manuals</w:t>
      </w:r>
    </w:p>
    <w:p w14:paraId="1E9DDAE4" w14:textId="77777777" w:rsidR="009A4C25" w:rsidRDefault="009A4C25" w:rsidP="009A4C25">
      <w:pPr>
        <w:pStyle w:val="BodyText"/>
        <w:numPr>
          <w:ilvl w:val="0"/>
          <w:numId w:val="13"/>
        </w:numPr>
        <w:rPr>
          <w:lang w:eastAsia="de-DE"/>
        </w:rPr>
      </w:pPr>
      <w:r>
        <w:rPr>
          <w:lang w:eastAsia="de-DE"/>
        </w:rPr>
        <w:t>Model Courses (for the World Wide Academy), which are approved by the WWA Board</w:t>
      </w:r>
    </w:p>
    <w:p w14:paraId="28E32A75" w14:textId="77777777" w:rsidR="009A4C25" w:rsidRDefault="009A4C25" w:rsidP="009A4C25">
      <w:pPr>
        <w:pStyle w:val="Heading1"/>
        <w:rPr>
          <w:rFonts w:cs="Arial"/>
        </w:rPr>
      </w:pPr>
      <w:r>
        <w:rPr>
          <w:rFonts w:cs="Arial"/>
        </w:rPr>
        <w:t>IALA STRATEGIC VISION</w:t>
      </w:r>
    </w:p>
    <w:p w14:paraId="2DE084E0" w14:textId="77777777" w:rsidR="009A4C25" w:rsidRDefault="009A4C25" w:rsidP="009A4C25">
      <w:pPr>
        <w:pStyle w:val="BodyText"/>
        <w:rPr>
          <w:lang w:eastAsia="de-DE"/>
        </w:rPr>
      </w:pPr>
      <w:r>
        <w:rPr>
          <w:lang w:eastAsia="de-DE"/>
        </w:rPr>
        <w:t>The Strategic Vision for IALA 2014-2018 was approved by Council at its 56</w:t>
      </w:r>
      <w:r w:rsidRPr="00777F50">
        <w:rPr>
          <w:vertAlign w:val="superscript"/>
          <w:lang w:eastAsia="de-DE"/>
        </w:rPr>
        <w:t>th</w:t>
      </w:r>
      <w:r>
        <w:rPr>
          <w:lang w:eastAsia="de-DE"/>
        </w:rPr>
        <w:t xml:space="preserve"> session. The portions of its content directly relevant to a new policy on IALA Documentation are as follows.</w:t>
      </w:r>
    </w:p>
    <w:p w14:paraId="19564BF6" w14:textId="77777777" w:rsidR="009A4C25" w:rsidRPr="00A36334" w:rsidRDefault="009A4C25" w:rsidP="009A4C25">
      <w:pPr>
        <w:pStyle w:val="BodyText"/>
        <w:ind w:left="360"/>
        <w:rPr>
          <w:b/>
          <w:lang w:eastAsia="de-DE"/>
        </w:rPr>
      </w:pPr>
      <w:r>
        <w:rPr>
          <w:b/>
          <w:lang w:eastAsia="de-DE"/>
        </w:rPr>
        <w:t xml:space="preserve">From </w:t>
      </w:r>
      <w:r w:rsidRPr="00A36334">
        <w:rPr>
          <w:b/>
          <w:lang w:eastAsia="de-DE"/>
        </w:rPr>
        <w:t>Goals for 2026</w:t>
      </w:r>
    </w:p>
    <w:p w14:paraId="1EACD3E4" w14:textId="77777777" w:rsidR="009A4C25" w:rsidRDefault="009A4C25" w:rsidP="009A4C25">
      <w:pPr>
        <w:pStyle w:val="BodyText"/>
        <w:numPr>
          <w:ilvl w:val="0"/>
          <w:numId w:val="4"/>
        </w:numPr>
        <w:ind w:left="1080"/>
        <w:rPr>
          <w:lang w:eastAsia="de-DE"/>
        </w:rPr>
      </w:pPr>
      <w:r w:rsidRPr="00A36334">
        <w:rPr>
          <w:lang w:eastAsia="de-DE"/>
        </w:rPr>
        <w:t>G1 - Ensure that aids to navigation systems and related services, including e-Navigation, Vessel Traffic Services, and emerging technologies, are harmonised through international cooperation and the provision of standards</w:t>
      </w:r>
    </w:p>
    <w:p w14:paraId="67499C28" w14:textId="77777777" w:rsidR="009A4C25" w:rsidRDefault="009A4C25" w:rsidP="009A4C25">
      <w:pPr>
        <w:pStyle w:val="BodyText"/>
        <w:ind w:left="360"/>
        <w:rPr>
          <w:b/>
          <w:lang w:eastAsia="de-DE"/>
        </w:rPr>
      </w:pPr>
      <w:r>
        <w:rPr>
          <w:b/>
          <w:lang w:eastAsia="de-DE"/>
        </w:rPr>
        <w:t>From Strategy for 2014-2026</w:t>
      </w:r>
    </w:p>
    <w:p w14:paraId="0DF88B91" w14:textId="77777777" w:rsidR="009A4C25" w:rsidRDefault="009A4C25" w:rsidP="009A4C25">
      <w:pPr>
        <w:pStyle w:val="BodyText"/>
        <w:numPr>
          <w:ilvl w:val="0"/>
          <w:numId w:val="4"/>
        </w:numPr>
        <w:ind w:left="1080"/>
        <w:rPr>
          <w:lang w:eastAsia="de-DE"/>
        </w:rPr>
      </w:pPr>
      <w:r w:rsidRPr="00844BE5">
        <w:rPr>
          <w:lang w:eastAsia="de-DE"/>
        </w:rPr>
        <w:t>G1 S1 - Develop standards suitable for direct citation by States in areas deemed important by the General Assembly, and continue to improve strong governance, including document policy and procedure for standards</w:t>
      </w:r>
    </w:p>
    <w:p w14:paraId="130EF5C5" w14:textId="77777777" w:rsidR="009A4C25" w:rsidRDefault="009A4C25" w:rsidP="009A4C25">
      <w:pPr>
        <w:pStyle w:val="BodyText"/>
        <w:ind w:left="360"/>
        <w:rPr>
          <w:b/>
          <w:lang w:eastAsia="de-DE"/>
        </w:rPr>
      </w:pPr>
      <w:r>
        <w:rPr>
          <w:b/>
          <w:lang w:eastAsia="de-DE"/>
        </w:rPr>
        <w:t>From Priorities for 2014-2018</w:t>
      </w:r>
    </w:p>
    <w:p w14:paraId="3FF753F8" w14:textId="77777777" w:rsidR="009A4C25" w:rsidRPr="00844BE5" w:rsidRDefault="009A4C25" w:rsidP="009A4C25">
      <w:pPr>
        <w:pStyle w:val="BodyText"/>
        <w:numPr>
          <w:ilvl w:val="0"/>
          <w:numId w:val="4"/>
        </w:numPr>
        <w:ind w:left="1080"/>
        <w:rPr>
          <w:lang w:eastAsia="de-DE"/>
        </w:rPr>
      </w:pPr>
      <w:r w:rsidRPr="00844BE5">
        <w:rPr>
          <w:lang w:eastAsia="de-DE"/>
        </w:rPr>
        <w:t>P1 - Transform the IALA product line  by redefining and restructuring existing documentation to meet the future needs of the organisation, including document content, the approval process, and accessibility</w:t>
      </w:r>
    </w:p>
    <w:p w14:paraId="0E5D1CED" w14:textId="77777777" w:rsidR="009A4C25" w:rsidRDefault="009A4C25" w:rsidP="009A4C25">
      <w:pPr>
        <w:pStyle w:val="BodyText"/>
        <w:numPr>
          <w:ilvl w:val="0"/>
          <w:numId w:val="4"/>
        </w:numPr>
        <w:ind w:left="1080"/>
        <w:rPr>
          <w:lang w:eastAsia="de-DE"/>
        </w:rPr>
      </w:pPr>
      <w:r w:rsidRPr="00844BE5">
        <w:rPr>
          <w:lang w:eastAsia="de-DE"/>
        </w:rPr>
        <w:t>P2 - Deliver a limited suite of high level standards suitable for direct citation by States and by other international organisations</w:t>
      </w:r>
    </w:p>
    <w:p w14:paraId="252B5CAF" w14:textId="77777777" w:rsidR="009A4C25" w:rsidRDefault="009A4C25" w:rsidP="009A4C25">
      <w:pPr>
        <w:pStyle w:val="Heading1"/>
        <w:rPr>
          <w:rFonts w:cs="Arial"/>
        </w:rPr>
      </w:pPr>
      <w:r>
        <w:rPr>
          <w:rFonts w:cs="Arial"/>
        </w:rPr>
        <w:lastRenderedPageBreak/>
        <w:t>BACKGROUND, PAP27</w:t>
      </w:r>
    </w:p>
    <w:p w14:paraId="0B8F5BFA" w14:textId="77777777" w:rsidR="009A4C25" w:rsidRDefault="009A4C25" w:rsidP="009A4C25">
      <w:pPr>
        <w:pStyle w:val="BodyText"/>
        <w:rPr>
          <w:lang w:eastAsia="de-DE"/>
        </w:rPr>
      </w:pPr>
      <w:r>
        <w:rPr>
          <w:lang w:eastAsia="de-DE"/>
        </w:rPr>
        <w:t xml:space="preserve">PAP27 was convened to advise on a future IALA document policy, taking account of the Strategic Vision approved by Council. </w:t>
      </w:r>
    </w:p>
    <w:p w14:paraId="15C8345B" w14:textId="4A59DEBF" w:rsidR="009A4C25" w:rsidRDefault="009A4C25" w:rsidP="009A4C25">
      <w:pPr>
        <w:pStyle w:val="BodyText"/>
        <w:tabs>
          <w:tab w:val="center" w:pos="3239"/>
        </w:tabs>
        <w:rPr>
          <w:ins w:id="59" w:author="Michael Card" w:date="2014-10-03T12:39:00Z"/>
          <w:lang w:eastAsia="de-DE"/>
        </w:rPr>
      </w:pPr>
      <w:r>
        <w:rPr>
          <w:lang w:eastAsia="de-DE"/>
        </w:rPr>
        <w:t>PAP27 input papers and presentations noted that the present IALA document hierarchy of Recommendations and Guidelines had become less clearly defined, with the distinctions within the hierarchy becoming unclear to some Committee members and with documents thus having incorrect content. PAP27 also noted the Strategic Vision approved by Council at its 56</w:t>
      </w:r>
      <w:r w:rsidRPr="00C73A2A">
        <w:rPr>
          <w:vertAlign w:val="superscript"/>
          <w:lang w:eastAsia="de-DE"/>
        </w:rPr>
        <w:t>th</w:t>
      </w:r>
      <w:r>
        <w:rPr>
          <w:lang w:eastAsia="de-DE"/>
        </w:rPr>
        <w:t xml:space="preserve"> session.</w:t>
      </w:r>
      <w:ins w:id="60" w:author="Michael Card" w:date="2014-10-03T12:38:00Z">
        <w:r w:rsidR="00EE18AF">
          <w:rPr>
            <w:lang w:eastAsia="de-DE"/>
          </w:rPr>
          <w:t xml:space="preserve"> </w:t>
        </w:r>
      </w:ins>
    </w:p>
    <w:p w14:paraId="74C31987" w14:textId="2ED4DB5C" w:rsidR="00EE18AF" w:rsidRDefault="00EE18AF" w:rsidP="009A4C25">
      <w:pPr>
        <w:pStyle w:val="BodyText"/>
        <w:tabs>
          <w:tab w:val="center" w:pos="3239"/>
        </w:tabs>
        <w:rPr>
          <w:lang w:eastAsia="de-DE"/>
        </w:rPr>
      </w:pPr>
      <w:ins w:id="61" w:author="Michael Card" w:date="2014-10-03T12:39:00Z">
        <w:r>
          <w:rPr>
            <w:lang w:eastAsia="de-DE"/>
          </w:rPr>
          <w:t>The Secretariat prepared an input paper LAP13, and after revision</w:t>
        </w:r>
      </w:ins>
      <w:ins w:id="62" w:author="Michael Card" w:date="2014-10-03T12:40:00Z">
        <w:r>
          <w:rPr>
            <w:lang w:eastAsia="de-DE"/>
          </w:rPr>
          <w:t xml:space="preserve"> by LAP13, this revised document was an input paper to PAP28.</w:t>
        </w:r>
      </w:ins>
      <w:ins w:id="63" w:author="Michael Card" w:date="2014-10-03T12:41:00Z">
        <w:r w:rsidR="001001B2">
          <w:rPr>
            <w:lang w:eastAsia="de-DE"/>
          </w:rPr>
          <w:t xml:space="preserve"> </w:t>
        </w:r>
      </w:ins>
      <w:ins w:id="64" w:author="Michael Card" w:date="2014-10-03T12:42:00Z">
        <w:r w:rsidR="001001B2">
          <w:rPr>
            <w:lang w:eastAsia="de-DE"/>
          </w:rPr>
          <w:t>(</w:t>
        </w:r>
      </w:ins>
      <w:ins w:id="65" w:author="Michael Card" w:date="2014-10-03T12:41:00Z">
        <w:r w:rsidR="001001B2">
          <w:rPr>
            <w:lang w:eastAsia="de-DE"/>
          </w:rPr>
          <w:t>Attending PAP28 were the Vice Chair of LAP and LAP member Mary Dean of AM</w:t>
        </w:r>
      </w:ins>
      <w:ins w:id="66" w:author="Michael Card" w:date="2014-10-03T12:42:00Z">
        <w:r w:rsidR="001001B2">
          <w:rPr>
            <w:lang w:eastAsia="de-DE"/>
          </w:rPr>
          <w:t>SA Australia.)</w:t>
        </w:r>
      </w:ins>
    </w:p>
    <w:p w14:paraId="3C8D32D1" w14:textId="053A5BAF" w:rsidR="009A4C25" w:rsidRDefault="009A4C25" w:rsidP="009A4C25">
      <w:pPr>
        <w:pStyle w:val="Heading1"/>
      </w:pPr>
      <w:r>
        <w:t>PAP2</w:t>
      </w:r>
      <w:del w:id="67" w:author="Michael Card" w:date="2014-10-03T12:38:00Z">
        <w:r w:rsidDel="00EE18AF">
          <w:delText>7</w:delText>
        </w:r>
      </w:del>
      <w:ins w:id="68" w:author="Michael Card" w:date="2014-10-03T12:38:00Z">
        <w:r w:rsidR="00EE18AF">
          <w:t>8</w:t>
        </w:r>
      </w:ins>
      <w:r>
        <w:t xml:space="preserve"> DOcument Advice</w:t>
      </w:r>
    </w:p>
    <w:p w14:paraId="0FE358C4" w14:textId="77777777" w:rsidR="009A4C25" w:rsidRDefault="009A4C25" w:rsidP="009A4C25">
      <w:pPr>
        <w:pStyle w:val="Heading2"/>
        <w:jc w:val="both"/>
        <w:rPr>
          <w:lang w:eastAsia="de-DE"/>
        </w:rPr>
      </w:pPr>
      <w:r>
        <w:rPr>
          <w:lang w:eastAsia="de-DE"/>
        </w:rPr>
        <w:t>Document structure</w:t>
      </w:r>
    </w:p>
    <w:p w14:paraId="1FD10CB4" w14:textId="63DBD204" w:rsidR="009A4C25" w:rsidRDefault="009A4C25" w:rsidP="009A4C25">
      <w:pPr>
        <w:pStyle w:val="BodyText"/>
        <w:rPr>
          <w:lang w:eastAsia="de-DE"/>
        </w:rPr>
      </w:pPr>
      <w:r>
        <w:rPr>
          <w:lang w:eastAsia="de-DE"/>
        </w:rPr>
        <w:t>PAP2</w:t>
      </w:r>
      <w:del w:id="69" w:author="Michael Card" w:date="2014-10-03T12:38:00Z">
        <w:r w:rsidDel="00EE18AF">
          <w:rPr>
            <w:lang w:eastAsia="de-DE"/>
          </w:rPr>
          <w:delText>7</w:delText>
        </w:r>
      </w:del>
      <w:ins w:id="70" w:author="Michael Card" w:date="2014-10-03T13:02:00Z">
        <w:r w:rsidR="00B27AD7">
          <w:rPr>
            <w:lang w:eastAsia="de-DE"/>
          </w:rPr>
          <w:t>7</w:t>
        </w:r>
      </w:ins>
      <w:r>
        <w:rPr>
          <w:lang w:eastAsia="de-DE"/>
        </w:rPr>
        <w:t xml:space="preserve"> concluded</w:t>
      </w:r>
      <w:ins w:id="71" w:author="Michael Card" w:date="2014-10-03T13:02:00Z">
        <w:r w:rsidR="00B27AD7">
          <w:rPr>
            <w:lang w:eastAsia="de-DE"/>
          </w:rPr>
          <w:t>, and PAP28 confirmed,</w:t>
        </w:r>
      </w:ins>
      <w:r>
        <w:rPr>
          <w:lang w:eastAsia="de-DE"/>
        </w:rPr>
        <w:t xml:space="preserve"> that the present Recommendations and Guidelines should be replaced by a three-level pyramid of guidance documents.</w:t>
      </w:r>
    </w:p>
    <w:p w14:paraId="31E12364" w14:textId="77777777" w:rsidR="009A4C25" w:rsidRDefault="009A4C25" w:rsidP="009A4C25">
      <w:pPr>
        <w:pStyle w:val="BodyText"/>
        <w:rPr>
          <w:lang w:eastAsia="de-DE"/>
        </w:rPr>
      </w:pPr>
      <w:r>
        <w:rPr>
          <w:noProof/>
          <w:lang w:val="en-IE" w:eastAsia="en-IE"/>
        </w:rPr>
        <mc:AlternateContent>
          <mc:Choice Requires="wpg">
            <w:drawing>
              <wp:inline distT="0" distB="0" distL="0" distR="0" wp14:anchorId="72E67784" wp14:editId="0E840542">
                <wp:extent cx="4646428" cy="2030819"/>
                <wp:effectExtent l="19050" t="19050" r="20955" b="26670"/>
                <wp:docPr id="7" name="Group 7"/>
                <wp:cNvGraphicFramePr/>
                <a:graphic xmlns:a="http://schemas.openxmlformats.org/drawingml/2006/main">
                  <a:graphicData uri="http://schemas.microsoft.com/office/word/2010/wordprocessingGroup">
                    <wpg:wgp>
                      <wpg:cNvGrpSpPr/>
                      <wpg:grpSpPr>
                        <a:xfrm>
                          <a:off x="0" y="0"/>
                          <a:ext cx="4646428" cy="2030819"/>
                          <a:chOff x="0" y="0"/>
                          <a:chExt cx="4677130" cy="2105636"/>
                        </a:xfrm>
                        <a:solidFill>
                          <a:schemeClr val="accent1">
                            <a:lumMod val="20000"/>
                            <a:lumOff val="80000"/>
                          </a:schemeClr>
                        </a:solidFill>
                      </wpg:grpSpPr>
                      <wpg:grpSp>
                        <wpg:cNvPr id="4" name="Group 4"/>
                        <wpg:cNvGrpSpPr/>
                        <wpg:grpSpPr>
                          <a:xfrm>
                            <a:off x="0" y="0"/>
                            <a:ext cx="2315361" cy="2105636"/>
                            <a:chOff x="0" y="0"/>
                            <a:chExt cx="2315361" cy="2105636"/>
                          </a:xfrm>
                          <a:grpFill/>
                        </wpg:grpSpPr>
                        <wps:wsp>
                          <wps:cNvPr id="1" name="Isosceles Triangle 1"/>
                          <wps:cNvSpPr/>
                          <wps:spPr>
                            <a:xfrm>
                              <a:off x="780176" y="0"/>
                              <a:ext cx="780176" cy="687256"/>
                            </a:xfrm>
                            <a:prstGeom prst="triangle">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Trapezoid 2"/>
                          <wps:cNvSpPr/>
                          <wps:spPr>
                            <a:xfrm>
                              <a:off x="419450" y="780176"/>
                              <a:ext cx="1484630" cy="570230"/>
                            </a:xfrm>
                            <a:prstGeom prst="trapezoid">
                              <a:avLst>
                                <a:gd name="adj" fmla="val 58837"/>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rapezoid 3"/>
                          <wps:cNvSpPr/>
                          <wps:spPr>
                            <a:xfrm>
                              <a:off x="0" y="1442906"/>
                              <a:ext cx="2315361" cy="662730"/>
                            </a:xfrm>
                            <a:prstGeom prst="trapezoid">
                              <a:avLst>
                                <a:gd name="adj" fmla="val 58837"/>
                              </a:avLst>
                            </a:prstGeom>
                            <a:ln/>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7" name="Text Box 2"/>
                        <wps:cNvSpPr txBox="1">
                          <a:spLocks noChangeArrowheads="1"/>
                        </wps:cNvSpPr>
                        <wps:spPr bwMode="auto">
                          <a:xfrm>
                            <a:off x="1652631" y="184558"/>
                            <a:ext cx="2269490" cy="28448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4C39BC6" w14:textId="77777777" w:rsidR="009A4C25" w:rsidRDefault="009A4C25" w:rsidP="009A4C25">
                              <w:r>
                                <w:t>Top-level Document</w:t>
                              </w:r>
                            </w:p>
                          </w:txbxContent>
                        </wps:txbx>
                        <wps:bodyPr rot="0" vert="horz" wrap="square" lIns="91440" tIns="45720" rIns="91440" bIns="45720" anchor="t" anchorCtr="0">
                          <a:noAutofit/>
                        </wps:bodyPr>
                      </wps:wsp>
                      <wps:wsp>
                        <wps:cNvPr id="5" name="Text Box 2"/>
                        <wps:cNvSpPr txBox="1">
                          <a:spLocks noChangeArrowheads="1"/>
                        </wps:cNvSpPr>
                        <wps:spPr bwMode="auto">
                          <a:xfrm>
                            <a:off x="2407640" y="1535186"/>
                            <a:ext cx="2269490" cy="28448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F3BC8EE" w14:textId="77777777" w:rsidR="009A4C25" w:rsidRDefault="009A4C25" w:rsidP="009A4C25">
                              <w:r>
                                <w:t>Third-level Document</w:t>
                              </w:r>
                            </w:p>
                          </w:txbxContent>
                        </wps:txbx>
                        <wps:bodyPr rot="0" vert="horz" wrap="square" lIns="91440" tIns="45720" rIns="91440" bIns="45720" anchor="t" anchorCtr="0">
                          <a:noAutofit/>
                        </wps:bodyPr>
                      </wps:wsp>
                      <wps:wsp>
                        <wps:cNvPr id="6" name="Text Box 2"/>
                        <wps:cNvSpPr txBox="1">
                          <a:spLocks noChangeArrowheads="1"/>
                        </wps:cNvSpPr>
                        <wps:spPr bwMode="auto">
                          <a:xfrm>
                            <a:off x="2063692" y="847288"/>
                            <a:ext cx="2269490" cy="28448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3982FAC" w14:textId="77777777" w:rsidR="009A4C25" w:rsidRDefault="009A4C25" w:rsidP="009A4C25">
                              <w:r>
                                <w:t>Second-level Document</w:t>
                              </w:r>
                            </w:p>
                          </w:txbxContent>
                        </wps:txbx>
                        <wps:bodyPr rot="0" vert="horz" wrap="square" lIns="91440" tIns="45720" rIns="91440" bIns="45720" anchor="t" anchorCtr="0">
                          <a:noAutofit/>
                        </wps:bodyPr>
                      </wps:wsp>
                    </wpg:wgp>
                  </a:graphicData>
                </a:graphic>
              </wp:inline>
            </w:drawing>
          </mc:Choice>
          <mc:Fallback>
            <w:pict>
              <v:group id="Group 7" o:spid="_x0000_s1026" style="width:365.85pt;height:159.9pt;mso-position-horizontal-relative:char;mso-position-vertical-relative:line" coordsize="46771,21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">
                <v:group id="Group 4" o:spid="_x0000_s1027" style="position:absolute;width:23153;height:21056" coordsize="23153,210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8" type="#_x0000_t5" style="position:absolute;left:7801;width:7802;height:68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L0LMAA&#10;AADaAAAADwAAAGRycy9kb3ducmV2LnhtbERPS4vCMBC+L/gfwgje1lQPrlRTEUEQFw9aQY9DM31o&#10;MylNttZ/vxEET8PH95zlqje16Kh1lWUFk3EEgjizuuJCwTndfs9BOI+ssbZMCp7kYJUMvpYYa/vg&#10;I3UnX4gQwi5GBaX3TSyly0oy6Ma2IQ5cbluDPsC2kLrFRwg3tZxG0UwarDg0lNjQpqTsfvozCn45&#10;vd67n6I77I7782W+T/Nqc1NqNOzXCxCeev8Rv907HebD65XXlc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3L0LMAAAADaAAAADwAAAAAAAAAAAAAAAACYAgAAZHJzL2Rvd25y&#10;ZXYueG1sUEsFBgAAAAAEAAQA9QAAAIUDAAAAAA==&#10;" fillcolor="#060f17 [324]" strokecolor="#5b9bd5 [3204]" strokeweight=".5pt">
                    <v:fill color2="#03070b [164]" rotate="t" colors="0 #b1cbe9;.5 #a3c1e5;1 #92b9e4" focus="100%" type="gradient">
                      <o:fill v:ext="view" type="gradientUnscaled"/>
                    </v:fill>
                  </v:shape>
                  <v:shape id="Trapezoid 2" o:spid="_x0000_s1029" style="position:absolute;left:4194;top:7801;width:14846;height:5703;visibility:visible;mso-wrap-style:square;v-text-anchor:middle" coordsize="1484630,570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835cMA&#10;AADaAAAADwAAAGRycy9kb3ducmV2LnhtbESPS2sCQRCE74L/YeiAN51VMIR1RwnBkIh4iAZybXd6&#10;H2SnZ7Mz+/r3GUHwWFTVV1SyG0wlOmpcaVnBchGBIE6tLjlX8H15n7+AcB5ZY2WZFIzkYLedThKM&#10;te35i7qzz0WAsItRQeF9HUvp0oIMuoWtiYOX2cagD7LJpW6wD3BTyVUUPUuDJYeFAmt6Kyj9PbdG&#10;wen617Gp2+PP/iMrl6fuMIztWqnZ0/C6AeFp8I/wvf2pFazgdiXc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835cMAAADaAAAADwAAAAAAAAAAAAAAAACYAgAAZHJzL2Rv&#10;d25yZXYueG1sUEsFBgAAAAAEAAQA9QAAAIgDAAAAAA==&#10;" path="m,570230l335506,r813618,l1484630,570230,,570230xe" fillcolor="#060f17 [324]" strokecolor="#5b9bd5 [3204]" strokeweight=".5pt">
                    <v:fill color2="#03070b [164]" rotate="t" colors="0 #b1cbe9;.5 #a3c1e5;1 #92b9e4" focus="100%" type="gradient">
                      <o:fill v:ext="view" type="gradientUnscaled"/>
                    </v:fill>
                    <v:stroke joinstyle="miter"/>
                    <v:path arrowok="t" o:connecttype="custom" o:connectlocs="0,570230;335506,0;1149124,0;1484630,570230;0,570230" o:connectangles="0,0,0,0,0"/>
                  </v:shape>
                  <v:shape id="Trapezoid 3" o:spid="_x0000_s1030" style="position:absolute;top:14429;width:23153;height:6627;visibility:visible;mso-wrap-style:square;v-text-anchor:middle" coordsize="2315361,662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zi4b8A&#10;AADaAAAADwAAAGRycy9kb3ducmV2LnhtbESPS2sCMRSF9wX/Q7iCG9HMWJAyGkWEghsXPuj6klwn&#10;o5ObIUl1/PdGKHR5OI+Ps1z3rhV3CrHxrKCcFiCItTcN1wrOp+/JF4iYkA22nknBkyKsV4OPJVbG&#10;P/hA92OqRR7hWKECm1JXSRm1JYdx6jvi7F18cJiyDLU0AR953LVyVhRz6bDhTLDY0daSvh1/XeaW&#10;QV564zp7uOJez35KP9alUqNhv1mASNSn//Bfe2cUfML7Sr4BcvU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HOLhvwAAANoAAAAPAAAAAAAAAAAAAAAAAJgCAABkcnMvZG93bnJl&#10;di54bWxQSwUGAAAAAAQABAD1AAAAhAMAAAAA&#10;" path="m,662730l389930,,1925431,r389930,662730l,662730xe" fillcolor="#060f17 [324]" strokecolor="#5b9bd5 [3204]" strokeweight=".5pt">
                    <v:fill color2="#03070b [164]" rotate="t" colors="0 #b1cbe9;.5 #a3c1e5;1 #92b9e4" focus="100%" type="gradient">
                      <o:fill v:ext="view" type="gradientUnscaled"/>
                    </v:fill>
                    <v:stroke joinstyle="miter"/>
                    <v:path arrowok="t" o:connecttype="custom" o:connectlocs="0,662730;389930,0;1925431,0;2315361,662730;0,662730" o:connectangles="0,0,0,0,0"/>
                  </v:shape>
                </v:group>
                <v:shapetype id="_x0000_t202" coordsize="21600,21600" o:spt="202" path="m,l,21600r21600,l21600,xe">
                  <v:stroke joinstyle="miter"/>
                  <v:path gradientshapeok="t" o:connecttype="rect"/>
                </v:shapetype>
                <v:shape id="Text Box 2" o:spid="_x0000_s1031" type="#_x0000_t202" style="position:absolute;left:16526;top:1845;width:22695;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xqPcUA&#10;AADcAAAADwAAAGRycy9kb3ducmV2LnhtbESPT2sCMRTE7wW/Q3iCt5pVscrWKP4FeylqC70+Ns/N&#10;spuXdRN1/famUOhxmJnfMLNFaytxo8YXjhUM+gkI4szpgnMF31+71ykIH5A1Vo5JwYM8LOadlxmm&#10;2t35SLdTyEWEsE9RgQmhTqX0mSGLvu9q4uidXWMxRNnkUjd4j3BbyWGSvEmLBccFgzWtDWXl6WoV&#10;uMl28/MxpXK5MpdyND5kq82nV6rXbZfvIAK14T/8195rBcPBBH7Px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nGo9xQAAANwAAAAPAAAAAAAAAAAAAAAAAJgCAABkcnMv&#10;ZG93bnJldi54bWxQSwUGAAAAAAQABAD1AAAAigMAAAAA&#10;" fillcolor="#060f17 [324]" strokecolor="#5b9bd5 [3204]" strokeweight=".5pt">
                  <v:fill color2="#03070b [164]" rotate="t" colors="0 #b1cbe9;.5 #a3c1e5;1 #92b9e4" focus="100%" type="gradient">
                    <o:fill v:ext="view" type="gradientUnscaled"/>
                  </v:fill>
                  <v:textbox>
                    <w:txbxContent>
                      <w:p w14:paraId="34C39BC6" w14:textId="77777777" w:rsidR="009A4C25" w:rsidRDefault="009A4C25" w:rsidP="009A4C25">
                        <w:r>
                          <w:t>Top-level Document</w:t>
                        </w:r>
                      </w:p>
                    </w:txbxContent>
                  </v:textbox>
                </v:shape>
                <v:shape id="Text Box 2" o:spid="_x0000_s1032" type="#_x0000_t202" style="position:absolute;left:24076;top:15351;width:22695;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FQv8MA&#10;AADaAAAADwAAAGRycy9kb3ducmV2LnhtbESPW2sCMRSE3wv9D+EUfNNsK1ZZjeIV6ot4A18Pm9PN&#10;spuT7Sbq9t+bgtDHYWa+YSaz1lbiRo0vHCt47yUgiDOnC84VnE+b7giED8gaK8ek4Jc8zKavLxNM&#10;tbvzgW7HkIsIYZ+iAhNCnUrpM0MWfc/VxNH7do3FEGWTS93gPcJtJT+S5FNaLDguGKxpaSgrj1er&#10;wA3Xq8t2ROV8YX7K/mCfLVY7r1TnrZ2PQQRqw3/42f7SCgbwdyXeAD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FQv8MAAADaAAAADwAAAAAAAAAAAAAAAACYAgAAZHJzL2Rv&#10;d25yZXYueG1sUEsFBgAAAAAEAAQA9QAAAIgDAAAAAA==&#10;" fillcolor="#060f17 [324]" strokecolor="#5b9bd5 [3204]" strokeweight=".5pt">
                  <v:fill color2="#03070b [164]" rotate="t" colors="0 #b1cbe9;.5 #a3c1e5;1 #92b9e4" focus="100%" type="gradient">
                    <o:fill v:ext="view" type="gradientUnscaled"/>
                  </v:fill>
                  <v:textbox>
                    <w:txbxContent>
                      <w:p w14:paraId="4F3BC8EE" w14:textId="77777777" w:rsidR="009A4C25" w:rsidRDefault="009A4C25" w:rsidP="009A4C25">
                        <w:r>
                          <w:t>Third-level Document</w:t>
                        </w:r>
                      </w:p>
                    </w:txbxContent>
                  </v:textbox>
                </v:shape>
                <v:shape id="Text Box 2" o:spid="_x0000_s1033" type="#_x0000_t202" style="position:absolute;left:20636;top:8472;width:22695;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POyMQA&#10;AADaAAAADwAAAGRycy9kb3ducmV2LnhtbESPW2sCMRSE34X+h3AKvtVsK15YjeKlBX0p9QK+Hjan&#10;m2U3J9tN1PXfG6Hg4zAz3zDTeWsrcaHGF44VvPcSEMSZ0wXnCo6Hr7cxCB+QNVaOScGNPMxnL50p&#10;ptpdeUeXfchFhLBPUYEJoU6l9Jkhi77nauLo/brGYoiyyaVu8BrhtpIfSTKUFguOCwZrWhnKyv3Z&#10;KnCjz/VpO6ZysTR/ZX/wky3X316p7mu7mIAI1IZn+L+90QqG8LgSb4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zzsjEAAAA2gAAAA8AAAAAAAAAAAAAAAAAmAIAAGRycy9k&#10;b3ducmV2LnhtbFBLBQYAAAAABAAEAPUAAACJAwAAAAA=&#10;" fillcolor="#060f17 [324]" strokecolor="#5b9bd5 [3204]" strokeweight=".5pt">
                  <v:fill color2="#03070b [164]" rotate="t" colors="0 #b1cbe9;.5 #a3c1e5;1 #92b9e4" focus="100%" type="gradient">
                    <o:fill v:ext="view" type="gradientUnscaled"/>
                  </v:fill>
                  <v:textbox>
                    <w:txbxContent>
                      <w:p w14:paraId="43982FAC" w14:textId="77777777" w:rsidR="009A4C25" w:rsidRDefault="009A4C25" w:rsidP="009A4C25">
                        <w:r>
                          <w:t>Second-level Document</w:t>
                        </w:r>
                      </w:p>
                    </w:txbxContent>
                  </v:textbox>
                </v:shape>
                <w10:anchorlock/>
              </v:group>
            </w:pict>
          </mc:Fallback>
        </mc:AlternateContent>
      </w:r>
    </w:p>
    <w:p w14:paraId="2517908A" w14:textId="7CA900AF" w:rsidR="009A4C25" w:rsidRDefault="00D07FAF" w:rsidP="00D07FAF">
      <w:pPr>
        <w:pStyle w:val="Figure"/>
      </w:pPr>
      <w:r>
        <w:t>T</w:t>
      </w:r>
      <w:r w:rsidRPr="00D07FAF">
        <w:t>hree-level pyramid of guidance documents</w:t>
      </w:r>
    </w:p>
    <w:p w14:paraId="1410D67A" w14:textId="77777777" w:rsidR="009A4C25" w:rsidRDefault="009A4C25" w:rsidP="009A4C25">
      <w:pPr>
        <w:pStyle w:val="BodyText"/>
        <w:rPr>
          <w:lang w:eastAsia="de-DE"/>
        </w:rPr>
      </w:pPr>
      <w:r>
        <w:rPr>
          <w:lang w:eastAsia="de-DE"/>
        </w:rPr>
        <w:t xml:space="preserve">Every Second-level Document should sit under a Top-level Document, and there would one or more Second-level Documents sitting beneath a Top-level document. Similarly there would be Third-level Documents sitting beneath a Second-level Document. </w:t>
      </w:r>
    </w:p>
    <w:p w14:paraId="6500BFB7" w14:textId="77777777" w:rsidR="009A4C25" w:rsidRDefault="009A4C25" w:rsidP="009A4C25">
      <w:pPr>
        <w:pStyle w:val="BodyText"/>
        <w:rPr>
          <w:lang w:eastAsia="de-DE"/>
        </w:rPr>
      </w:pPr>
      <w:r>
        <w:rPr>
          <w:lang w:eastAsia="de-DE"/>
        </w:rPr>
        <w:t>This could be depicted as follows, where the document titles have been created as examples, and do not represent proposed titles.</w:t>
      </w:r>
    </w:p>
    <w:p w14:paraId="68C7AE90" w14:textId="77777777" w:rsidR="009A4C25" w:rsidRDefault="009A4C25" w:rsidP="009A4C25">
      <w:pPr>
        <w:pStyle w:val="BodyText"/>
        <w:tabs>
          <w:tab w:val="center" w:pos="3239"/>
        </w:tabs>
        <w:rPr>
          <w:lang w:eastAsia="de-DE"/>
        </w:rPr>
      </w:pPr>
      <w:r>
        <w:rPr>
          <w:noProof/>
          <w:lang w:val="en-IE" w:eastAsia="en-IE"/>
        </w:rPr>
        <w:lastRenderedPageBreak/>
        <w:drawing>
          <wp:inline distT="0" distB="0" distL="0" distR="0" wp14:anchorId="79CA63A7" wp14:editId="645E0416">
            <wp:extent cx="5486400" cy="2919095"/>
            <wp:effectExtent l="0" t="0" r="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21229FA" w14:textId="7D7F138C" w:rsidR="00D07FAF" w:rsidRDefault="00D07FAF" w:rsidP="00D07FAF">
      <w:pPr>
        <w:pStyle w:val="Figure"/>
      </w:pPr>
      <w:r>
        <w:t>Examples of t</w:t>
      </w:r>
      <w:r w:rsidRPr="00D07FAF">
        <w:t>hree-level pyramid of guidance documents</w:t>
      </w:r>
    </w:p>
    <w:p w14:paraId="0314C6F6" w14:textId="77777777" w:rsidR="00B27AD7" w:rsidRDefault="00B27AD7" w:rsidP="009A4C25">
      <w:pPr>
        <w:pStyle w:val="BodyText"/>
        <w:tabs>
          <w:tab w:val="center" w:pos="3239"/>
        </w:tabs>
        <w:rPr>
          <w:ins w:id="72" w:author="Michael Card" w:date="2014-10-03T13:03:00Z"/>
          <w:lang w:eastAsia="de-DE"/>
        </w:rPr>
      </w:pPr>
    </w:p>
    <w:p w14:paraId="4F80B768" w14:textId="77777777" w:rsidR="009A4C25" w:rsidRDefault="009A4C25" w:rsidP="009A4C25">
      <w:pPr>
        <w:pStyle w:val="BodyText"/>
        <w:tabs>
          <w:tab w:val="center" w:pos="3239"/>
        </w:tabs>
        <w:rPr>
          <w:lang w:eastAsia="de-DE"/>
        </w:rPr>
      </w:pPr>
      <w:r>
        <w:rPr>
          <w:lang w:eastAsia="de-DE"/>
        </w:rPr>
        <w:t>PAP27 concluded that the three types of document could be named Standard, Recommendation, and Guideline respectively. Thus the above example would become:-</w:t>
      </w:r>
    </w:p>
    <w:p w14:paraId="1808FC9B" w14:textId="77777777" w:rsidR="009A4C25" w:rsidRDefault="009A4C25" w:rsidP="009A4C25">
      <w:pPr>
        <w:pStyle w:val="BodyText"/>
        <w:tabs>
          <w:tab w:val="center" w:pos="3239"/>
        </w:tabs>
        <w:rPr>
          <w:lang w:eastAsia="de-DE"/>
        </w:rPr>
      </w:pPr>
      <w:r>
        <w:rPr>
          <w:noProof/>
          <w:lang w:val="en-IE" w:eastAsia="en-IE"/>
        </w:rPr>
        <w:drawing>
          <wp:inline distT="0" distB="0" distL="0" distR="0" wp14:anchorId="05CFBB1A" wp14:editId="3D1AF0A2">
            <wp:extent cx="5997575" cy="3094074"/>
            <wp:effectExtent l="0" t="0" r="3175"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717EEC70" w14:textId="6E06E34C" w:rsidR="00D07FAF" w:rsidRDefault="00866693" w:rsidP="00D07FAF">
      <w:pPr>
        <w:pStyle w:val="Figure"/>
      </w:pPr>
      <w:r>
        <w:t>Hierarchy of IALA document products with examples</w:t>
      </w:r>
    </w:p>
    <w:p w14:paraId="660FC273" w14:textId="77777777" w:rsidR="00866693" w:rsidRDefault="00866693">
      <w:pPr>
        <w:rPr>
          <w:ins w:id="73" w:author="Seamus Doyle" w:date="2014-10-01T20:10:00Z"/>
          <w:rFonts w:ascii="Arial" w:eastAsia="Calibri" w:hAnsi="Arial" w:cs="Calibri"/>
          <w:b/>
          <w:lang w:eastAsia="de-DE"/>
        </w:rPr>
      </w:pPr>
      <w:ins w:id="74" w:author="Seamus Doyle" w:date="2014-10-01T20:10:00Z">
        <w:r>
          <w:rPr>
            <w:lang w:eastAsia="de-DE"/>
          </w:rPr>
          <w:br w:type="page"/>
        </w:r>
      </w:ins>
    </w:p>
    <w:p w14:paraId="2BCF8866" w14:textId="194ACFBA" w:rsidR="009A4C25" w:rsidRDefault="009A4C25" w:rsidP="009A4C25">
      <w:pPr>
        <w:pStyle w:val="Heading2"/>
        <w:jc w:val="both"/>
        <w:rPr>
          <w:lang w:eastAsia="de-DE"/>
        </w:rPr>
      </w:pPr>
      <w:r>
        <w:rPr>
          <w:lang w:eastAsia="de-DE"/>
        </w:rPr>
        <w:lastRenderedPageBreak/>
        <w:t>Document definitions</w:t>
      </w:r>
    </w:p>
    <w:p w14:paraId="53B06C79" w14:textId="77777777" w:rsidR="009A4C25" w:rsidRDefault="009A4C25" w:rsidP="009A4C25">
      <w:pPr>
        <w:pStyle w:val="BodyText"/>
        <w:rPr>
          <w:lang w:eastAsia="de-DE"/>
        </w:rPr>
      </w:pPr>
      <w:r>
        <w:rPr>
          <w:lang w:eastAsia="de-DE"/>
        </w:rPr>
        <w:t>PAP27 did not create definitions of these three levels of document, but developed ideas from which the following definitions are proposed by the Secretariat.</w:t>
      </w:r>
    </w:p>
    <w:p w14:paraId="323E395F" w14:textId="47BD6E13" w:rsidR="009A4C25" w:rsidRDefault="009A4C25" w:rsidP="009A4C25">
      <w:pPr>
        <w:pStyle w:val="BodyText"/>
        <w:rPr>
          <w:lang w:eastAsia="de-DE"/>
        </w:rPr>
      </w:pPr>
    </w:p>
    <w:tbl>
      <w:tblPr>
        <w:tblStyle w:val="TableauGrille4-Accentuation11"/>
        <w:tblW w:w="9493" w:type="dxa"/>
        <w:tblLook w:val="04A0" w:firstRow="1" w:lastRow="0" w:firstColumn="1" w:lastColumn="0" w:noHBand="0" w:noVBand="1"/>
      </w:tblPr>
      <w:tblGrid>
        <w:gridCol w:w="2689"/>
        <w:gridCol w:w="6804"/>
      </w:tblGrid>
      <w:tr w:rsidR="009A4C25" w:rsidRPr="00B914F7" w14:paraId="3F6246D8" w14:textId="77777777" w:rsidTr="000D7DB6">
        <w:trPr>
          <w:cnfStyle w:val="100000000000" w:firstRow="1" w:lastRow="0" w:firstColumn="0" w:lastColumn="0" w:oddVBand="0" w:evenVBand="0" w:oddHBand="0" w:evenHBand="0" w:firstRowFirstColumn="0" w:firstRowLastColumn="0" w:lastRowFirstColumn="0" w:lastRowLastColumn="0"/>
          <w:trHeight w:val="718"/>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182BBC11" w14:textId="77777777" w:rsidR="009A4C25" w:rsidRPr="00B914F7" w:rsidRDefault="009A4C25" w:rsidP="000D7DB6">
            <w:pPr>
              <w:rPr>
                <w:rFonts w:ascii="Arial" w:hAnsi="Arial" w:cs="Arial"/>
                <w:b w:val="0"/>
                <w:i/>
              </w:rPr>
            </w:pPr>
            <w:r>
              <w:rPr>
                <w:rFonts w:ascii="Arial" w:hAnsi="Arial" w:cs="Arial"/>
                <w:b w:val="0"/>
                <w:i/>
              </w:rPr>
              <w:t>Document</w:t>
            </w:r>
          </w:p>
        </w:tc>
        <w:tc>
          <w:tcPr>
            <w:tcW w:w="6804" w:type="dxa"/>
            <w:vAlign w:val="center"/>
          </w:tcPr>
          <w:p w14:paraId="60DAA7BF" w14:textId="77777777" w:rsidR="009A4C25" w:rsidRPr="005E02A5" w:rsidRDefault="009A4C25" w:rsidP="000D7DB6">
            <w:pPr>
              <w:cnfStyle w:val="100000000000" w:firstRow="1" w:lastRow="0" w:firstColumn="0" w:lastColumn="0" w:oddVBand="0" w:evenVBand="0" w:oddHBand="0" w:evenHBand="0" w:firstRowFirstColumn="0" w:firstRowLastColumn="0" w:lastRowFirstColumn="0" w:lastRowLastColumn="0"/>
              <w:rPr>
                <w:rFonts w:ascii="Arial" w:eastAsia="Calibri" w:hAnsi="Arial" w:cs="Arial"/>
                <w:i/>
                <w:lang w:eastAsia="de-DE"/>
              </w:rPr>
            </w:pPr>
            <w:r w:rsidRPr="005E02A5">
              <w:rPr>
                <w:rFonts w:ascii="Arial" w:eastAsia="Calibri" w:hAnsi="Arial" w:cs="Arial"/>
                <w:i/>
                <w:lang w:eastAsia="de-DE"/>
              </w:rPr>
              <w:t>Definition</w:t>
            </w:r>
          </w:p>
        </w:tc>
      </w:tr>
      <w:tr w:rsidR="009A4C25" w:rsidRPr="00B914F7" w14:paraId="46EBFE69" w14:textId="77777777" w:rsidTr="000D7DB6">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38449AFF" w14:textId="77777777" w:rsidR="009A4C25" w:rsidRPr="00B914F7" w:rsidRDefault="009A4C25" w:rsidP="000D7DB6">
            <w:pPr>
              <w:spacing w:line="259" w:lineRule="auto"/>
              <w:rPr>
                <w:rFonts w:ascii="Arial" w:hAnsi="Arial" w:cs="Arial"/>
                <w:b w:val="0"/>
                <w:i/>
              </w:rPr>
            </w:pPr>
            <w:r w:rsidRPr="00B914F7">
              <w:rPr>
                <w:rFonts w:ascii="Arial" w:hAnsi="Arial" w:cs="Arial"/>
                <w:i/>
              </w:rPr>
              <w:t>IALA Standard</w:t>
            </w:r>
          </w:p>
        </w:tc>
        <w:tc>
          <w:tcPr>
            <w:tcW w:w="6804" w:type="dxa"/>
            <w:vAlign w:val="center"/>
          </w:tcPr>
          <w:p w14:paraId="3AFAE9E6" w14:textId="49920862" w:rsidR="009A4C25" w:rsidRPr="00B914F7" w:rsidRDefault="00AC3C7A">
            <w:pPr>
              <w:spacing w:line="259" w:lineRule="auto"/>
              <w:cnfStyle w:val="000000100000" w:firstRow="0" w:lastRow="0" w:firstColumn="0" w:lastColumn="0" w:oddVBand="0" w:evenVBand="0" w:oddHBand="1" w:evenHBand="0" w:firstRowFirstColumn="0" w:firstRowLastColumn="0" w:lastRowFirstColumn="0" w:lastRowLastColumn="0"/>
              <w:rPr>
                <w:rFonts w:ascii="Arial" w:hAnsi="Arial" w:cs="Arial"/>
              </w:rPr>
            </w:pPr>
            <w:ins w:id="75" w:author="Seamus Doyle" w:date="2014-10-01T20:24:00Z">
              <w:r w:rsidRPr="00AC3C7A">
                <w:rPr>
                  <w:rFonts w:ascii="Arial" w:eastAsia="Calibri" w:hAnsi="Arial" w:cs="Arial"/>
                  <w:lang w:eastAsia="de-DE"/>
                </w:rPr>
                <w:t>IALA Standards form a framework, implementation of which by all coastal states will harmonize marine aids to navigation worldwide. IALA standards cover technology and services.</w:t>
              </w:r>
            </w:ins>
            <w:del w:id="76" w:author="Seamus Doyle" w:date="2014-10-01T20:24:00Z">
              <w:r w:rsidR="009A4C25" w:rsidRPr="008A5EE8" w:rsidDel="00AC3C7A">
                <w:rPr>
                  <w:rFonts w:ascii="Arial" w:eastAsia="Calibri" w:hAnsi="Arial" w:cs="Arial"/>
                  <w:lang w:eastAsia="de-DE"/>
                </w:rPr>
                <w:delText xml:space="preserve">IALA </w:delText>
              </w:r>
              <w:r w:rsidR="009A4C25" w:rsidDel="00AC3C7A">
                <w:rPr>
                  <w:rFonts w:ascii="Arial" w:eastAsia="Calibri" w:hAnsi="Arial" w:cs="Arial"/>
                  <w:lang w:eastAsia="de-DE"/>
                </w:rPr>
                <w:delText>S</w:delText>
              </w:r>
              <w:r w:rsidR="009A4C25" w:rsidRPr="008A5EE8" w:rsidDel="00AC3C7A">
                <w:rPr>
                  <w:rFonts w:ascii="Arial" w:eastAsia="Calibri" w:hAnsi="Arial" w:cs="Arial"/>
                  <w:lang w:eastAsia="de-DE"/>
                </w:rPr>
                <w:delText xml:space="preserve">tandards are normative </w:delText>
              </w:r>
              <w:r w:rsidR="009A4C25" w:rsidDel="00AC3C7A">
                <w:rPr>
                  <w:rFonts w:ascii="Arial" w:eastAsia="Calibri" w:hAnsi="Arial" w:cs="Arial"/>
                  <w:highlight w:val="yellow"/>
                  <w:lang w:eastAsia="de-DE"/>
                </w:rPr>
                <w:delText>(non-</w:delText>
              </w:r>
              <w:r w:rsidR="009A4C25" w:rsidRPr="00D52E72" w:rsidDel="00AC3C7A">
                <w:rPr>
                  <w:rFonts w:ascii="Arial" w:eastAsia="Calibri" w:hAnsi="Arial" w:cs="Arial"/>
                  <w:highlight w:val="yellow"/>
                  <w:lang w:eastAsia="de-DE"/>
                </w:rPr>
                <w:delText>mandatory)</w:delText>
              </w:r>
              <w:r w:rsidR="009A4C25" w:rsidDel="00AC3C7A">
                <w:rPr>
                  <w:rFonts w:ascii="Arial" w:eastAsia="Calibri" w:hAnsi="Arial" w:cs="Arial"/>
                  <w:lang w:eastAsia="de-DE"/>
                </w:rPr>
                <w:delText xml:space="preserve"> </w:delText>
              </w:r>
              <w:r w:rsidR="009A4C25" w:rsidRPr="008A5EE8" w:rsidDel="00AC3C7A">
                <w:rPr>
                  <w:rFonts w:ascii="Arial" w:eastAsia="Calibri" w:hAnsi="Arial" w:cs="Arial"/>
                  <w:lang w:eastAsia="de-DE"/>
                </w:rPr>
                <w:delText xml:space="preserve">documents, adherence to which by all coastal states will harmonize marine aids to navigation worldwide. IALA standards </w:delText>
              </w:r>
              <w:r w:rsidR="009A4C25" w:rsidDel="00AC3C7A">
                <w:rPr>
                  <w:rFonts w:ascii="Arial" w:eastAsia="Calibri" w:hAnsi="Arial" w:cs="Arial"/>
                  <w:lang w:eastAsia="de-DE"/>
                </w:rPr>
                <w:delText>cover</w:delText>
              </w:r>
              <w:r w:rsidR="009A4C25" w:rsidRPr="008A5EE8" w:rsidDel="00AC3C7A">
                <w:rPr>
                  <w:rFonts w:ascii="Arial" w:eastAsia="Calibri" w:hAnsi="Arial" w:cs="Arial"/>
                  <w:lang w:eastAsia="de-DE"/>
                </w:rPr>
                <w:delText xml:space="preserve"> </w:delText>
              </w:r>
              <w:r w:rsidR="009A4C25" w:rsidDel="00AC3C7A">
                <w:rPr>
                  <w:rFonts w:ascii="Arial" w:eastAsia="Calibri" w:hAnsi="Arial" w:cs="Arial"/>
                  <w:lang w:eastAsia="de-DE"/>
                </w:rPr>
                <w:delText>technology</w:delText>
              </w:r>
              <w:r w:rsidR="009A4C25" w:rsidRPr="008A5EE8" w:rsidDel="00AC3C7A">
                <w:rPr>
                  <w:rFonts w:ascii="Arial" w:eastAsia="Calibri" w:hAnsi="Arial" w:cs="Arial"/>
                  <w:lang w:eastAsia="de-DE"/>
                </w:rPr>
                <w:delText xml:space="preserve"> </w:delText>
              </w:r>
              <w:r w:rsidR="009A4C25" w:rsidDel="00AC3C7A">
                <w:rPr>
                  <w:rFonts w:ascii="Arial" w:eastAsia="Calibri" w:hAnsi="Arial" w:cs="Arial"/>
                  <w:lang w:eastAsia="de-DE"/>
                </w:rPr>
                <w:delText>and</w:delText>
              </w:r>
              <w:r w:rsidR="009A4C25" w:rsidRPr="008A5EE8" w:rsidDel="00AC3C7A">
                <w:rPr>
                  <w:rFonts w:ascii="Arial" w:eastAsia="Calibri" w:hAnsi="Arial" w:cs="Arial"/>
                  <w:lang w:eastAsia="de-DE"/>
                </w:rPr>
                <w:delText xml:space="preserve"> </w:delText>
              </w:r>
              <w:r w:rsidR="009A4C25" w:rsidDel="00AC3C7A">
                <w:rPr>
                  <w:rFonts w:ascii="Arial" w:eastAsia="Calibri" w:hAnsi="Arial" w:cs="Arial"/>
                  <w:lang w:eastAsia="de-DE"/>
                </w:rPr>
                <w:delText>services</w:delText>
              </w:r>
              <w:r w:rsidR="009A4C25" w:rsidRPr="008A5EE8" w:rsidDel="00AC3C7A">
                <w:rPr>
                  <w:rFonts w:ascii="Arial" w:eastAsia="Calibri" w:hAnsi="Arial" w:cs="Arial"/>
                  <w:lang w:eastAsia="de-DE"/>
                </w:rPr>
                <w:delText>.</w:delText>
              </w:r>
            </w:del>
          </w:p>
        </w:tc>
      </w:tr>
      <w:tr w:rsidR="009A4C25" w:rsidRPr="00B914F7" w14:paraId="436C7945" w14:textId="77777777" w:rsidTr="000D7DB6">
        <w:trPr>
          <w:trHeight w:val="1543"/>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668BE486" w14:textId="77777777" w:rsidR="009A4C25" w:rsidRPr="00B914F7" w:rsidRDefault="009A4C25" w:rsidP="000D7DB6">
            <w:pPr>
              <w:spacing w:line="259" w:lineRule="auto"/>
              <w:rPr>
                <w:rFonts w:ascii="Arial" w:hAnsi="Arial" w:cs="Arial"/>
                <w:b w:val="0"/>
                <w:i/>
              </w:rPr>
            </w:pPr>
            <w:r w:rsidRPr="00B914F7">
              <w:rPr>
                <w:rFonts w:ascii="Arial" w:hAnsi="Arial" w:cs="Arial"/>
                <w:i/>
              </w:rPr>
              <w:t xml:space="preserve">IALA Recommendation </w:t>
            </w:r>
          </w:p>
        </w:tc>
        <w:tc>
          <w:tcPr>
            <w:tcW w:w="6804" w:type="dxa"/>
            <w:vAlign w:val="center"/>
          </w:tcPr>
          <w:p w14:paraId="314CE197" w14:textId="77777777" w:rsidR="00A911F1" w:rsidRDefault="000D2D34" w:rsidP="00F80EAF">
            <w:pPr>
              <w:contextualSpacing/>
              <w:cnfStyle w:val="000000000000" w:firstRow="0" w:lastRow="0" w:firstColumn="0" w:lastColumn="0" w:oddVBand="0" w:evenVBand="0" w:oddHBand="0" w:evenHBand="0" w:firstRowFirstColumn="0" w:firstRowLastColumn="0" w:lastRowFirstColumn="0" w:lastRowLastColumn="0"/>
              <w:rPr>
                <w:ins w:id="77" w:author="Seamus Doyle" w:date="2014-10-06T22:27:00Z"/>
                <w:rFonts w:ascii="Arial" w:hAnsi="Arial" w:cs="Arial"/>
              </w:rPr>
            </w:pPr>
            <w:ins w:id="78" w:author="Seamus Doyle" w:date="2014-10-02T07:51:00Z">
              <w:r w:rsidRPr="000D2D34">
                <w:rPr>
                  <w:rFonts w:ascii="Arial" w:hAnsi="Arial" w:cs="Arial"/>
                </w:rPr>
                <w:t xml:space="preserve">IALA Recommendations describe how to plan, design, operate, and manage marine aids to navigation in order to comply with IALA Standards. Each Recommendation is related to an </w:t>
              </w:r>
              <w:del w:id="79" w:author="Michael Card" w:date="2014-10-03T12:44:00Z">
                <w:r w:rsidRPr="000D2D34" w:rsidDel="00F80EAF">
                  <w:rPr>
                    <w:rFonts w:ascii="Arial" w:hAnsi="Arial" w:cs="Arial"/>
                  </w:rPr>
                  <w:delText xml:space="preserve">single </w:delText>
                </w:r>
              </w:del>
              <w:r w:rsidRPr="000D2D34">
                <w:rPr>
                  <w:rFonts w:ascii="Arial" w:hAnsi="Arial" w:cs="Arial"/>
                </w:rPr>
                <w:t>IALA Standard.</w:t>
              </w:r>
            </w:ins>
          </w:p>
          <w:p w14:paraId="1FCAD57A" w14:textId="6D773C56" w:rsidR="009A4C25" w:rsidRPr="00B914F7" w:rsidRDefault="009A4C25" w:rsidP="00F80EAF">
            <w:pPr>
              <w:contextualSpacing/>
              <w:cnfStyle w:val="000000000000" w:firstRow="0" w:lastRow="0" w:firstColumn="0" w:lastColumn="0" w:oddVBand="0" w:evenVBand="0" w:oddHBand="0" w:evenHBand="0" w:firstRowFirstColumn="0" w:firstRowLastColumn="0" w:lastRowFirstColumn="0" w:lastRowLastColumn="0"/>
              <w:rPr>
                <w:rFonts w:ascii="Arial" w:hAnsi="Arial" w:cs="Arial"/>
              </w:rPr>
            </w:pPr>
            <w:del w:id="80" w:author="Seamus Doyle" w:date="2014-10-02T07:51:00Z">
              <w:r w:rsidDel="000D2D34">
                <w:rPr>
                  <w:rFonts w:ascii="Arial" w:hAnsi="Arial" w:cs="Arial"/>
                </w:rPr>
                <w:delText>IALA Recommendations describe how to plan, operate, and manage marine</w:delText>
              </w:r>
              <w:r w:rsidRPr="00B914F7" w:rsidDel="000D2D34">
                <w:rPr>
                  <w:rFonts w:ascii="Arial" w:hAnsi="Arial" w:cs="Arial"/>
                </w:rPr>
                <w:delText xml:space="preserve"> </w:delText>
              </w:r>
              <w:r w:rsidDel="000D2D34">
                <w:rPr>
                  <w:rFonts w:ascii="Arial" w:hAnsi="Arial" w:cs="Arial"/>
                </w:rPr>
                <w:delText>aids to n</w:delText>
              </w:r>
              <w:r w:rsidRPr="00B914F7" w:rsidDel="000D2D34">
                <w:rPr>
                  <w:rFonts w:ascii="Arial" w:hAnsi="Arial" w:cs="Arial"/>
                </w:rPr>
                <w:delText>avigation</w:delText>
              </w:r>
              <w:r w:rsidDel="000D2D34">
                <w:rPr>
                  <w:rFonts w:ascii="Arial" w:hAnsi="Arial" w:cs="Arial"/>
                </w:rPr>
                <w:delText xml:space="preserve"> </w:delText>
              </w:r>
              <w:r w:rsidRPr="008A5EE8" w:rsidDel="000D2D34">
                <w:rPr>
                  <w:rFonts w:ascii="Arial" w:hAnsi="Arial" w:cs="Arial"/>
                </w:rPr>
                <w:delText xml:space="preserve">in order to comply with IALA </w:delText>
              </w:r>
              <w:r w:rsidDel="000D2D34">
                <w:rPr>
                  <w:rFonts w:ascii="Arial" w:hAnsi="Arial" w:cs="Arial"/>
                </w:rPr>
                <w:delText>S</w:delText>
              </w:r>
              <w:r w:rsidRPr="008A5EE8" w:rsidDel="000D2D34">
                <w:rPr>
                  <w:rFonts w:ascii="Arial" w:hAnsi="Arial" w:cs="Arial"/>
                </w:rPr>
                <w:delText>tandards</w:delText>
              </w:r>
              <w:r w:rsidDel="000D2D34">
                <w:rPr>
                  <w:rFonts w:ascii="Arial" w:hAnsi="Arial" w:cs="Arial"/>
                </w:rPr>
                <w:delText>. Each Recommendation is related to a single IALA Standard.</w:delText>
              </w:r>
            </w:del>
          </w:p>
        </w:tc>
      </w:tr>
      <w:tr w:rsidR="009A4C25" w:rsidRPr="00B914F7" w14:paraId="413578A3" w14:textId="77777777" w:rsidTr="000D7DB6">
        <w:trPr>
          <w:cnfStyle w:val="000000100000" w:firstRow="0" w:lastRow="0" w:firstColumn="0" w:lastColumn="0" w:oddVBand="0" w:evenVBand="0" w:oddHBand="1" w:evenHBand="0" w:firstRowFirstColumn="0" w:firstRowLastColumn="0" w:lastRowFirstColumn="0" w:lastRowLastColumn="0"/>
          <w:trHeight w:val="1267"/>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33751EA3" w14:textId="77777777" w:rsidR="009A4C25" w:rsidRPr="00B914F7" w:rsidRDefault="009A4C25" w:rsidP="000D7DB6">
            <w:pPr>
              <w:spacing w:line="259" w:lineRule="auto"/>
              <w:rPr>
                <w:rFonts w:ascii="Arial" w:hAnsi="Arial" w:cs="Arial"/>
                <w:b w:val="0"/>
                <w:i/>
              </w:rPr>
            </w:pPr>
            <w:r w:rsidRPr="00B914F7">
              <w:rPr>
                <w:rFonts w:ascii="Arial" w:hAnsi="Arial" w:cs="Arial"/>
                <w:i/>
              </w:rPr>
              <w:t>IALA Guideline</w:t>
            </w:r>
          </w:p>
        </w:tc>
        <w:tc>
          <w:tcPr>
            <w:tcW w:w="6804" w:type="dxa"/>
            <w:vAlign w:val="center"/>
          </w:tcPr>
          <w:p w14:paraId="2F253380" w14:textId="0F8BE1BC" w:rsidR="009A4C25" w:rsidRPr="00B914F7" w:rsidRDefault="009A4C25" w:rsidP="000D2D34">
            <w:pPr>
              <w:spacing w:line="259"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IALA </w:t>
            </w:r>
            <w:r w:rsidRPr="00B914F7">
              <w:rPr>
                <w:rFonts w:ascii="Arial" w:hAnsi="Arial" w:cs="Arial"/>
              </w:rPr>
              <w:t xml:space="preserve">Guidelines provide </w:t>
            </w:r>
            <w:del w:id="81" w:author="Seamus Doyle" w:date="2014-10-02T07:52:00Z">
              <w:r w:rsidRPr="00B914F7" w:rsidDel="000D2D34">
                <w:rPr>
                  <w:rFonts w:ascii="Arial" w:hAnsi="Arial" w:cs="Arial"/>
                </w:rPr>
                <w:delText>detailed</w:delText>
              </w:r>
              <w:r w:rsidDel="000D2D34">
                <w:rPr>
                  <w:rFonts w:ascii="Arial" w:hAnsi="Arial" w:cs="Arial"/>
                </w:rPr>
                <w:delText xml:space="preserve"> technical</w:delText>
              </w:r>
              <w:r w:rsidRPr="00B914F7" w:rsidDel="000D2D34">
                <w:rPr>
                  <w:rFonts w:ascii="Arial" w:hAnsi="Arial" w:cs="Arial"/>
                </w:rPr>
                <w:delText xml:space="preserve"> </w:delText>
              </w:r>
            </w:del>
            <w:r w:rsidRPr="00B914F7">
              <w:rPr>
                <w:rFonts w:ascii="Arial" w:hAnsi="Arial" w:cs="Arial"/>
              </w:rPr>
              <w:t>information on an aspect of a</w:t>
            </w:r>
            <w:r>
              <w:rPr>
                <w:rFonts w:ascii="Arial" w:hAnsi="Arial" w:cs="Arial"/>
              </w:rPr>
              <w:t xml:space="preserve">n IALA Recommendation, </w:t>
            </w:r>
            <w:r w:rsidRPr="00B914F7">
              <w:rPr>
                <w:rFonts w:ascii="Arial" w:hAnsi="Arial" w:cs="Arial"/>
              </w:rPr>
              <w:t xml:space="preserve">indicating best practices for implementation. </w:t>
            </w:r>
          </w:p>
        </w:tc>
      </w:tr>
    </w:tbl>
    <w:p w14:paraId="3B61D577" w14:textId="77777777" w:rsidR="009A4C25" w:rsidRDefault="009A4C25" w:rsidP="009A4C25">
      <w:pPr>
        <w:pStyle w:val="BodyText"/>
        <w:rPr>
          <w:lang w:eastAsia="de-DE"/>
        </w:rPr>
      </w:pPr>
    </w:p>
    <w:p w14:paraId="3346FE50" w14:textId="77777777" w:rsidR="009A4C25" w:rsidRDefault="009A4C25" w:rsidP="009A4C25">
      <w:pPr>
        <w:pStyle w:val="BodyText"/>
        <w:rPr>
          <w:lang w:eastAsia="de-DE"/>
        </w:rPr>
      </w:pPr>
      <w:r>
        <w:rPr>
          <w:lang w:eastAsia="de-DE"/>
        </w:rPr>
        <w:t>The logic of the three-level pyramid thus becomes clearer, and the purpose of each level of document can be described in the following revision of the above diagram.</w:t>
      </w:r>
    </w:p>
    <w:p w14:paraId="459712DC" w14:textId="77777777" w:rsidR="009A4C25" w:rsidRDefault="009A4C25" w:rsidP="009A4C25">
      <w:pPr>
        <w:pStyle w:val="BodyText"/>
        <w:rPr>
          <w:noProof/>
        </w:rPr>
      </w:pPr>
      <w:r>
        <w:rPr>
          <w:noProof/>
          <w:lang w:val="en-IE" w:eastAsia="en-IE"/>
        </w:rPr>
        <w:drawing>
          <wp:inline distT="0" distB="0" distL="0" distR="0" wp14:anchorId="5B713D91" wp14:editId="2253BECA">
            <wp:extent cx="6073629" cy="3422708"/>
            <wp:effectExtent l="19050" t="0" r="381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0462929C" w14:textId="69138EEC" w:rsidR="00866693" w:rsidRDefault="00866693" w:rsidP="00866693">
      <w:pPr>
        <w:pStyle w:val="Figure"/>
        <w:rPr>
          <w:ins w:id="82" w:author="Seamus Doyle" w:date="2014-10-01T20:12:00Z"/>
        </w:rPr>
      </w:pPr>
      <w:ins w:id="83" w:author="Seamus Doyle" w:date="2014-10-01T20:12:00Z">
        <w:r>
          <w:lastRenderedPageBreak/>
          <w:t xml:space="preserve">Hierarchy of IALA document products </w:t>
        </w:r>
      </w:ins>
      <w:ins w:id="84" w:author="Seamus Doyle" w:date="2014-10-01T20:13:00Z">
        <w:r>
          <w:t xml:space="preserve">showing </w:t>
        </w:r>
        <w:r w:rsidRPr="00866693">
          <w:t>the purpose of each level of document</w:t>
        </w:r>
      </w:ins>
    </w:p>
    <w:p w14:paraId="4FBB6CEB" w14:textId="77777777" w:rsidR="009A4C25" w:rsidRDefault="009A4C25" w:rsidP="009A4C25">
      <w:pPr>
        <w:pStyle w:val="BodyText"/>
        <w:rPr>
          <w:lang w:eastAsia="de-DE"/>
        </w:rPr>
      </w:pPr>
    </w:p>
    <w:p w14:paraId="644E5BE5" w14:textId="77777777" w:rsidR="009A4C25" w:rsidRDefault="009A4C25" w:rsidP="009A4C25">
      <w:pPr>
        <w:pStyle w:val="Heading1"/>
      </w:pPr>
      <w:r>
        <w:t>Proposed new document structure for IALA to be compatible with the strategic vision</w:t>
      </w:r>
    </w:p>
    <w:p w14:paraId="2D2848F1" w14:textId="0B8B68C5" w:rsidR="009A4C25" w:rsidRDefault="009A4C25" w:rsidP="009A4C25">
      <w:pPr>
        <w:pStyle w:val="BodyText"/>
        <w:rPr>
          <w:ins w:id="85" w:author="Seamus Doyle" w:date="2014-10-01T20:11:00Z"/>
          <w:lang w:eastAsia="de-DE"/>
        </w:rPr>
      </w:pPr>
      <w:del w:id="86" w:author="Michael Card" w:date="2014-10-03T12:43:00Z">
        <w:r w:rsidDel="00F80EAF">
          <w:rPr>
            <w:lang w:eastAsia="de-DE"/>
          </w:rPr>
          <w:delText>PAP27</w:delText>
        </w:r>
      </w:del>
      <w:ins w:id="87" w:author="Michael Card" w:date="2014-10-03T12:37:00Z">
        <w:r w:rsidR="00EE18AF">
          <w:rPr>
            <w:lang w:eastAsia="de-DE"/>
          </w:rPr>
          <w:t>PAP28</w:t>
        </w:r>
      </w:ins>
      <w:r>
        <w:rPr>
          <w:lang w:eastAsia="de-DE"/>
        </w:rPr>
        <w:t xml:space="preserve"> agreed </w:t>
      </w:r>
      <w:del w:id="88" w:author="Michael Card" w:date="2014-10-03T12:37:00Z">
        <w:r w:rsidDel="00EE18AF">
          <w:rPr>
            <w:lang w:eastAsia="de-DE"/>
          </w:rPr>
          <w:delText xml:space="preserve">on </w:delText>
        </w:r>
      </w:del>
      <w:r>
        <w:rPr>
          <w:lang w:eastAsia="de-DE"/>
        </w:rPr>
        <w:t>the desired future document structure for IALA, to meet the needs of the new Strategic Vision. There would be five types of documents, including the three mentioned above, as described in the following table.</w:t>
      </w:r>
    </w:p>
    <w:p w14:paraId="05A3923E" w14:textId="77777777" w:rsidR="00866693" w:rsidRDefault="00866693" w:rsidP="009A4C25">
      <w:pPr>
        <w:pStyle w:val="BodyText"/>
        <w:rPr>
          <w:lang w:eastAsia="de-DE"/>
        </w:rPr>
        <w:sectPr w:rsidR="00866693" w:rsidSect="007C392A">
          <w:pgSz w:w="11906" w:h="16838"/>
          <w:pgMar w:top="1440" w:right="1440" w:bottom="1440" w:left="1440" w:header="708" w:footer="708" w:gutter="0"/>
          <w:cols w:space="708"/>
          <w:docGrid w:linePitch="360"/>
        </w:sectPr>
      </w:pPr>
    </w:p>
    <w:p w14:paraId="7D831CD7" w14:textId="77777777" w:rsidR="009A4C25" w:rsidRDefault="009A4C25" w:rsidP="009A4C25">
      <w:pPr>
        <w:pStyle w:val="Heading2"/>
        <w:rPr>
          <w:lang w:eastAsia="de-DE"/>
        </w:rPr>
      </w:pPr>
      <w:r>
        <w:lastRenderedPageBreak/>
        <w:t>Proposed new document structure</w:t>
      </w:r>
    </w:p>
    <w:tbl>
      <w:tblPr>
        <w:tblStyle w:val="TableauGrille4-Accentuation11"/>
        <w:tblW w:w="0" w:type="auto"/>
        <w:tblLook w:val="04A0" w:firstRow="1" w:lastRow="0" w:firstColumn="1" w:lastColumn="0" w:noHBand="0" w:noVBand="1"/>
      </w:tblPr>
      <w:tblGrid>
        <w:gridCol w:w="2263"/>
        <w:gridCol w:w="4253"/>
        <w:gridCol w:w="4252"/>
        <w:gridCol w:w="3119"/>
        <w:tblGridChange w:id="89">
          <w:tblGrid>
            <w:gridCol w:w="108"/>
            <w:gridCol w:w="2155"/>
            <w:gridCol w:w="108"/>
            <w:gridCol w:w="4145"/>
            <w:gridCol w:w="108"/>
            <w:gridCol w:w="4144"/>
            <w:gridCol w:w="108"/>
            <w:gridCol w:w="3011"/>
            <w:gridCol w:w="108"/>
          </w:tblGrid>
        </w:tblGridChange>
      </w:tblGrid>
      <w:tr w:rsidR="009A4C25" w14:paraId="773091C3" w14:textId="77777777" w:rsidTr="000D7DB6">
        <w:trPr>
          <w:cnfStyle w:val="100000000000" w:firstRow="1" w:lastRow="0" w:firstColumn="0" w:lastColumn="0" w:oddVBand="0" w:evenVBand="0" w:oddHBand="0"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29F65566" w14:textId="77777777" w:rsidR="009A4C25" w:rsidRPr="00583B4C" w:rsidRDefault="009A4C25" w:rsidP="000D7DB6">
            <w:pPr>
              <w:pStyle w:val="BodyText"/>
              <w:rPr>
                <w:b w:val="0"/>
                <w:i/>
                <w:lang w:eastAsia="de-DE"/>
              </w:rPr>
            </w:pPr>
            <w:r w:rsidRPr="00583B4C">
              <w:rPr>
                <w:b w:val="0"/>
                <w:i/>
                <w:lang w:eastAsia="de-DE"/>
              </w:rPr>
              <w:t>Document type</w:t>
            </w:r>
          </w:p>
        </w:tc>
        <w:tc>
          <w:tcPr>
            <w:tcW w:w="4253" w:type="dxa"/>
            <w:vAlign w:val="center"/>
          </w:tcPr>
          <w:p w14:paraId="6A36F61B"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Definition</w:t>
            </w:r>
          </w:p>
        </w:tc>
        <w:tc>
          <w:tcPr>
            <w:tcW w:w="4252" w:type="dxa"/>
            <w:vAlign w:val="center"/>
          </w:tcPr>
          <w:p w14:paraId="598C51A8"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Purpose</w:t>
            </w:r>
          </w:p>
        </w:tc>
        <w:tc>
          <w:tcPr>
            <w:tcW w:w="3119" w:type="dxa"/>
            <w:vAlign w:val="center"/>
          </w:tcPr>
          <w:p w14:paraId="772590CA"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Typical users</w:t>
            </w:r>
          </w:p>
        </w:tc>
      </w:tr>
      <w:tr w:rsidR="009A4C25" w14:paraId="2D88603A" w14:textId="77777777" w:rsidTr="00F80EAF">
        <w:tblPrEx>
          <w:tblW w:w="0" w:type="auto"/>
          <w:tblPrExChange w:id="90" w:author="Michael Card" w:date="2014-10-03T12:50:00Z">
            <w:tblPrEx>
              <w:tblW w:w="0" w:type="auto"/>
            </w:tblPrEx>
          </w:tblPrExChange>
        </w:tblPrEx>
        <w:trPr>
          <w:cnfStyle w:val="000000100000" w:firstRow="0" w:lastRow="0" w:firstColumn="0" w:lastColumn="0" w:oddVBand="0" w:evenVBand="0" w:oddHBand="1" w:evenHBand="0" w:firstRowFirstColumn="0" w:firstRowLastColumn="0" w:lastRowFirstColumn="0" w:lastRowLastColumn="0"/>
          <w:trHeight w:val="1735"/>
          <w:trPrChange w:id="91" w:author="Michael Card" w:date="2014-10-03T12:50:00Z">
            <w:trPr>
              <w:gridAfter w:val="0"/>
            </w:trPr>
          </w:trPrChange>
        </w:trPr>
        <w:tc>
          <w:tcPr>
            <w:cnfStyle w:val="001000000000" w:firstRow="0" w:lastRow="0" w:firstColumn="1" w:lastColumn="0" w:oddVBand="0" w:evenVBand="0" w:oddHBand="0" w:evenHBand="0" w:firstRowFirstColumn="0" w:firstRowLastColumn="0" w:lastRowFirstColumn="0" w:lastRowLastColumn="0"/>
            <w:tcW w:w="2263" w:type="dxa"/>
            <w:tcPrChange w:id="92" w:author="Michael Card" w:date="2014-10-03T12:50:00Z">
              <w:tcPr>
                <w:tcW w:w="2263" w:type="dxa"/>
                <w:gridSpan w:val="2"/>
              </w:tcPr>
            </w:tcPrChange>
          </w:tcPr>
          <w:p w14:paraId="1D54D3C3" w14:textId="77777777" w:rsidR="009A4C25" w:rsidRPr="005E02A5" w:rsidRDefault="009A4C25" w:rsidP="000D7DB6">
            <w:pPr>
              <w:pStyle w:val="BodyText"/>
              <w:cnfStyle w:val="001000100000" w:firstRow="0" w:lastRow="0" w:firstColumn="1" w:lastColumn="0" w:oddVBand="0" w:evenVBand="0" w:oddHBand="1" w:evenHBand="0" w:firstRowFirstColumn="0" w:firstRowLastColumn="0" w:lastRowFirstColumn="0" w:lastRowLastColumn="0"/>
              <w:rPr>
                <w:i/>
                <w:lang w:eastAsia="de-DE"/>
              </w:rPr>
            </w:pPr>
            <w:r w:rsidRPr="005E02A5">
              <w:rPr>
                <w:i/>
                <w:lang w:eastAsia="de-DE"/>
              </w:rPr>
              <w:t>Standard</w:t>
            </w:r>
          </w:p>
        </w:tc>
        <w:tc>
          <w:tcPr>
            <w:tcW w:w="4253" w:type="dxa"/>
            <w:tcPrChange w:id="93" w:author="Michael Card" w:date="2014-10-03T12:50:00Z">
              <w:tcPr>
                <w:tcW w:w="4253" w:type="dxa"/>
                <w:gridSpan w:val="2"/>
              </w:tcPr>
            </w:tcPrChange>
          </w:tcPr>
          <w:p w14:paraId="5A4CA54C" w14:textId="522ED3A2" w:rsidR="009A4C25" w:rsidRPr="004E7A55" w:rsidRDefault="009A4C25" w:rsidP="00F80EAF">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0955F5">
              <w:rPr>
                <w:lang w:eastAsia="de-DE"/>
              </w:rPr>
              <w:t xml:space="preserve">IALA Standards </w:t>
            </w:r>
            <w:del w:id="94" w:author="Seamus Doyle" w:date="2014-10-01T14:35:00Z">
              <w:r w:rsidRPr="000955F5" w:rsidDel="00573C5C">
                <w:rPr>
                  <w:lang w:eastAsia="de-DE"/>
                </w:rPr>
                <w:delText xml:space="preserve">are </w:delText>
              </w:r>
            </w:del>
            <w:ins w:id="95" w:author="Seamus Doyle" w:date="2014-10-01T14:35:00Z">
              <w:r w:rsidR="00573C5C">
                <w:rPr>
                  <w:lang w:eastAsia="de-DE"/>
                </w:rPr>
                <w:t>form</w:t>
              </w:r>
              <w:r w:rsidR="00573C5C" w:rsidRPr="000955F5">
                <w:rPr>
                  <w:lang w:eastAsia="de-DE"/>
                </w:rPr>
                <w:t xml:space="preserve"> </w:t>
              </w:r>
              <w:r w:rsidR="00573C5C">
                <w:rPr>
                  <w:lang w:eastAsia="de-DE"/>
                </w:rPr>
                <w:t>a</w:t>
              </w:r>
            </w:ins>
            <w:ins w:id="96" w:author="Seamus Doyle" w:date="2014-10-01T14:30:00Z">
              <w:r w:rsidR="00573C5C">
                <w:rPr>
                  <w:lang w:eastAsia="de-DE"/>
                </w:rPr>
                <w:t xml:space="preserve"> framework</w:t>
              </w:r>
            </w:ins>
            <w:del w:id="97" w:author="Seamus Doyle" w:date="2014-10-01T14:31:00Z">
              <w:r w:rsidRPr="000955F5" w:rsidDel="00573C5C">
                <w:rPr>
                  <w:lang w:eastAsia="de-DE"/>
                </w:rPr>
                <w:delText xml:space="preserve">normative </w:delText>
              </w:r>
            </w:del>
            <w:del w:id="98" w:author="Seamus Doyle" w:date="2014-10-01T14:26:00Z">
              <w:r w:rsidRPr="000955F5" w:rsidDel="00B43A64">
                <w:rPr>
                  <w:lang w:eastAsia="de-DE"/>
                </w:rPr>
                <w:delText>documents</w:delText>
              </w:r>
              <w:r w:rsidDel="00B43A64">
                <w:rPr>
                  <w:lang w:eastAsia="de-DE"/>
                </w:rPr>
                <w:delText xml:space="preserve"> </w:delText>
              </w:r>
            </w:del>
            <w:del w:id="99" w:author="Seamus Doyle" w:date="2014-10-01T14:27:00Z">
              <w:r w:rsidDel="00B43A64">
                <w:rPr>
                  <w:highlight w:val="yellow"/>
                  <w:lang w:eastAsia="de-DE"/>
                </w:rPr>
                <w:delText>(non-</w:delText>
              </w:r>
              <w:r w:rsidRPr="00D52E72" w:rsidDel="00B43A64">
                <w:rPr>
                  <w:highlight w:val="yellow"/>
                  <w:lang w:eastAsia="de-DE"/>
                </w:rPr>
                <w:delText>mandatory)</w:delText>
              </w:r>
            </w:del>
            <w:del w:id="100" w:author="Seamus Doyle" w:date="2014-10-01T14:42:00Z">
              <w:r w:rsidRPr="00D52E72" w:rsidDel="00C7653E">
                <w:rPr>
                  <w:highlight w:val="yellow"/>
                  <w:lang w:eastAsia="de-DE"/>
                </w:rPr>
                <w:delText>,</w:delText>
              </w:r>
              <w:r w:rsidR="00B80CDA" w:rsidDel="00C7653E">
                <w:rPr>
                  <w:lang w:eastAsia="de-DE"/>
                </w:rPr>
                <w:delText xml:space="preserve"> </w:delText>
              </w:r>
            </w:del>
            <w:del w:id="101" w:author="Seamus Doyle" w:date="2014-10-01T14:31:00Z">
              <w:r w:rsidRPr="000955F5" w:rsidDel="00573C5C">
                <w:rPr>
                  <w:lang w:eastAsia="de-DE"/>
                </w:rPr>
                <w:delText xml:space="preserve">adherence </w:delText>
              </w:r>
            </w:del>
            <w:ins w:id="102" w:author="Seamus Doyle" w:date="2014-10-01T14:35:00Z">
              <w:r w:rsidR="00573C5C">
                <w:rPr>
                  <w:lang w:eastAsia="de-DE"/>
                </w:rPr>
                <w:t>, i</w:t>
              </w:r>
            </w:ins>
            <w:ins w:id="103" w:author="Seamus Doyle" w:date="2014-10-01T14:31:00Z">
              <w:r w:rsidR="00573C5C">
                <w:rPr>
                  <w:lang w:eastAsia="de-DE"/>
                </w:rPr>
                <w:t>mplementation of</w:t>
              </w:r>
              <w:r w:rsidR="00573C5C" w:rsidRPr="000955F5">
                <w:rPr>
                  <w:lang w:eastAsia="de-DE"/>
                </w:rPr>
                <w:t xml:space="preserve"> </w:t>
              </w:r>
            </w:ins>
            <w:del w:id="104" w:author="Seamus Doyle" w:date="2014-10-01T14:31:00Z">
              <w:r w:rsidRPr="000955F5" w:rsidDel="00573C5C">
                <w:rPr>
                  <w:lang w:eastAsia="de-DE"/>
                </w:rPr>
                <w:delText>to</w:delText>
              </w:r>
            </w:del>
            <w:r w:rsidRPr="000955F5">
              <w:rPr>
                <w:lang w:eastAsia="de-DE"/>
              </w:rPr>
              <w:t xml:space="preserve"> which by all coastal states will harmonize marine aids to navigation worldwide. IALA st</w:t>
            </w:r>
            <w:bookmarkStart w:id="105" w:name="_GoBack"/>
            <w:bookmarkEnd w:id="105"/>
            <w:r w:rsidRPr="000955F5">
              <w:rPr>
                <w:lang w:eastAsia="de-DE"/>
              </w:rPr>
              <w:t>andards cover technology and services.</w:t>
            </w:r>
            <w:r w:rsidR="00B43A64">
              <w:rPr>
                <w:lang w:eastAsia="de-DE"/>
              </w:rPr>
              <w:t xml:space="preserve"> </w:t>
            </w:r>
          </w:p>
        </w:tc>
        <w:tc>
          <w:tcPr>
            <w:tcW w:w="4252" w:type="dxa"/>
            <w:tcPrChange w:id="106" w:author="Michael Card" w:date="2014-10-03T12:50:00Z">
              <w:tcPr>
                <w:tcW w:w="4252" w:type="dxa"/>
                <w:gridSpan w:val="2"/>
              </w:tcPr>
            </w:tcPrChange>
          </w:tcPr>
          <w:p w14:paraId="496E3D0F" w14:textId="77F49566"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Esse</w:t>
            </w:r>
            <w:r>
              <w:rPr>
                <w:lang w:eastAsia="de-DE"/>
              </w:rPr>
              <w:t>ntial for global harmonisation</w:t>
            </w:r>
            <w:ins w:id="107" w:author="Seamus Doyle" w:date="2014-10-01T14:43:00Z">
              <w:r w:rsidR="00C7653E">
                <w:rPr>
                  <w:lang w:eastAsia="de-DE"/>
                </w:rPr>
                <w:t>.</w:t>
              </w:r>
            </w:ins>
            <w:r>
              <w:rPr>
                <w:lang w:eastAsia="de-DE"/>
              </w:rPr>
              <w:t xml:space="preserve"> </w:t>
            </w:r>
          </w:p>
          <w:p w14:paraId="25294A3C" w14:textId="7D1472A5"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Suitable for citation in legislation or regulations</w:t>
            </w:r>
            <w:ins w:id="108" w:author="Seamus Doyle" w:date="2014-10-01T14:43:00Z">
              <w:r w:rsidR="00C7653E">
                <w:rPr>
                  <w:lang w:eastAsia="de-DE"/>
                </w:rPr>
                <w:t>.</w:t>
              </w:r>
            </w:ins>
          </w:p>
        </w:tc>
        <w:tc>
          <w:tcPr>
            <w:tcW w:w="3119" w:type="dxa"/>
            <w:tcPrChange w:id="109" w:author="Michael Card" w:date="2014-10-03T12:50:00Z">
              <w:tcPr>
                <w:tcW w:w="3119" w:type="dxa"/>
                <w:gridSpan w:val="2"/>
              </w:tcPr>
            </w:tcPrChange>
          </w:tcPr>
          <w:p w14:paraId="3C1194D9"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State</w:t>
            </w:r>
          </w:p>
          <w:p w14:paraId="09881364"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National authority</w:t>
            </w:r>
          </w:p>
          <w:p w14:paraId="445C8C8A" w14:textId="77777777" w:rsidR="009A4C25" w:rsidRDefault="009A4C25" w:rsidP="000D7DB6">
            <w:pPr>
              <w:pStyle w:val="BodyText"/>
              <w:numPr>
                <w:ilvl w:val="0"/>
                <w:numId w:val="18"/>
              </w:numPr>
              <w:cnfStyle w:val="000000100000" w:firstRow="0" w:lastRow="0" w:firstColumn="0" w:lastColumn="0" w:oddVBand="0" w:evenVBand="0" w:oddHBand="1" w:evenHBand="0" w:firstRowFirstColumn="0" w:firstRowLastColumn="0" w:lastRowFirstColumn="0" w:lastRowLastColumn="0"/>
              <w:rPr>
                <w:lang w:eastAsia="de-DE"/>
              </w:rPr>
            </w:pPr>
            <w:r>
              <w:rPr>
                <w:lang w:eastAsia="de-DE"/>
              </w:rPr>
              <w:t>IGO</w:t>
            </w:r>
          </w:p>
        </w:tc>
      </w:tr>
      <w:tr w:rsidR="009A4C25" w14:paraId="1B980D7D" w14:textId="77777777" w:rsidTr="000D7DB6">
        <w:tc>
          <w:tcPr>
            <w:cnfStyle w:val="001000000000" w:firstRow="0" w:lastRow="0" w:firstColumn="1" w:lastColumn="0" w:oddVBand="0" w:evenVBand="0" w:oddHBand="0" w:evenHBand="0" w:firstRowFirstColumn="0" w:firstRowLastColumn="0" w:lastRowFirstColumn="0" w:lastRowLastColumn="0"/>
            <w:tcW w:w="2263" w:type="dxa"/>
          </w:tcPr>
          <w:p w14:paraId="63E05F98" w14:textId="77777777" w:rsidR="009A4C25" w:rsidRPr="005E02A5" w:rsidRDefault="009A4C25" w:rsidP="000D7DB6">
            <w:pPr>
              <w:pStyle w:val="BodyText"/>
              <w:rPr>
                <w:i/>
                <w:lang w:eastAsia="de-DE"/>
              </w:rPr>
            </w:pPr>
            <w:r w:rsidRPr="005E02A5">
              <w:rPr>
                <w:i/>
                <w:lang w:eastAsia="de-DE"/>
              </w:rPr>
              <w:t>Recommendation</w:t>
            </w:r>
          </w:p>
        </w:tc>
        <w:tc>
          <w:tcPr>
            <w:tcW w:w="4253" w:type="dxa"/>
          </w:tcPr>
          <w:p w14:paraId="31C031D9" w14:textId="431BB3F6" w:rsidR="009A4C25" w:rsidRPr="004E7A55" w:rsidRDefault="009A4C25" w:rsidP="00F11564">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0955F5">
              <w:rPr>
                <w:lang w:eastAsia="de-DE"/>
              </w:rPr>
              <w:t xml:space="preserve">IALA Recommendations describe how to plan, </w:t>
            </w:r>
            <w:ins w:id="110" w:author="Seamus Doyle" w:date="2014-10-01T13:56:00Z">
              <w:r w:rsidR="000C338B">
                <w:rPr>
                  <w:lang w:eastAsia="de-DE"/>
                </w:rPr>
                <w:t xml:space="preserve">design, </w:t>
              </w:r>
            </w:ins>
            <w:r w:rsidRPr="000955F5">
              <w:rPr>
                <w:lang w:eastAsia="de-DE"/>
              </w:rPr>
              <w:t>operate, and manage marine aids to navigation in order to comply with IALA Standards. Each Recommendation is related to a</w:t>
            </w:r>
            <w:ins w:id="111" w:author="Seamus Doyle" w:date="2014-10-01T15:34:00Z">
              <w:r w:rsidR="00F34B92">
                <w:rPr>
                  <w:lang w:eastAsia="de-DE"/>
                </w:rPr>
                <w:t>n</w:t>
              </w:r>
            </w:ins>
            <w:r w:rsidRPr="000955F5">
              <w:rPr>
                <w:lang w:eastAsia="de-DE"/>
              </w:rPr>
              <w:t xml:space="preserve"> </w:t>
            </w:r>
            <w:del w:id="112" w:author="Seamus Doyle" w:date="2014-10-01T15:34:00Z">
              <w:r w:rsidRPr="000955F5" w:rsidDel="00F34B92">
                <w:rPr>
                  <w:lang w:eastAsia="de-DE"/>
                </w:rPr>
                <w:delText xml:space="preserve">single </w:delText>
              </w:r>
            </w:del>
            <w:r w:rsidRPr="000955F5">
              <w:rPr>
                <w:lang w:eastAsia="de-DE"/>
              </w:rPr>
              <w:t>IALA Standard.</w:t>
            </w:r>
          </w:p>
        </w:tc>
        <w:tc>
          <w:tcPr>
            <w:tcW w:w="4252" w:type="dxa"/>
          </w:tcPr>
          <w:p w14:paraId="35450D53" w14:textId="00B21A2F"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4E7A55">
              <w:rPr>
                <w:lang w:eastAsia="de-DE"/>
              </w:rPr>
              <w:t>Recommended pr</w:t>
            </w:r>
            <w:r>
              <w:rPr>
                <w:lang w:eastAsia="de-DE"/>
              </w:rPr>
              <w:t>actice to aid in meeting a</w:t>
            </w:r>
            <w:ins w:id="113" w:author="Seamus Doyle" w:date="2014-10-01T15:43:00Z">
              <w:r w:rsidR="006979B5">
                <w:rPr>
                  <w:lang w:eastAsia="de-DE"/>
                </w:rPr>
                <w:t>n IALA</w:t>
              </w:r>
            </w:ins>
            <w:r>
              <w:rPr>
                <w:lang w:eastAsia="de-DE"/>
              </w:rPr>
              <w:t xml:space="preserve"> </w:t>
            </w:r>
            <w:proofErr w:type="gramStart"/>
            <w:r>
              <w:rPr>
                <w:lang w:eastAsia="de-DE"/>
              </w:rPr>
              <w:t>Standard</w:t>
            </w:r>
            <w:ins w:id="114" w:author="Seamus Doyle" w:date="2014-10-01T14:54:00Z">
              <w:r w:rsidR="00D566DF">
                <w:rPr>
                  <w:lang w:eastAsia="de-DE"/>
                </w:rPr>
                <w:t>,</w:t>
              </w:r>
              <w:proofErr w:type="gramEnd"/>
              <w:r w:rsidR="00D566DF">
                <w:rPr>
                  <w:lang w:eastAsia="de-DE"/>
                </w:rPr>
                <w:t xml:space="preserve"> </w:t>
              </w:r>
            </w:ins>
            <w:ins w:id="115" w:author="Michael Card" w:date="2014-10-03T12:45:00Z">
              <w:r w:rsidR="00F80EAF">
                <w:rPr>
                  <w:lang w:eastAsia="de-DE"/>
                </w:rPr>
                <w:t xml:space="preserve">and </w:t>
              </w:r>
            </w:ins>
            <w:ins w:id="116" w:author="Seamus Doyle" w:date="2014-10-01T14:48:00Z">
              <w:r w:rsidR="00C7653E">
                <w:rPr>
                  <w:lang w:eastAsia="de-DE"/>
                </w:rPr>
                <w:t>which may be s</w:t>
              </w:r>
              <w:r w:rsidR="00C7653E" w:rsidRPr="00C7653E">
                <w:rPr>
                  <w:lang w:eastAsia="de-DE"/>
                </w:rPr>
                <w:t>uitable for citation in legislation or regulations.</w:t>
              </w:r>
            </w:ins>
            <w:del w:id="117" w:author="Seamus Doyle" w:date="2014-10-01T14:48:00Z">
              <w:r w:rsidDel="00C7653E">
                <w:rPr>
                  <w:lang w:eastAsia="de-DE"/>
                </w:rPr>
                <w:delText xml:space="preserve">. </w:delText>
              </w:r>
            </w:del>
          </w:p>
          <w:p w14:paraId="351D0B89" w14:textId="4BA32469" w:rsidR="009A4C25" w:rsidRDefault="009A4C25" w:rsidP="00F80EAF">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4E7A55">
              <w:rPr>
                <w:lang w:eastAsia="de-DE"/>
              </w:rPr>
              <w:t xml:space="preserve">Ensures that a product or service meets </w:t>
            </w:r>
            <w:del w:id="118" w:author="Michael Card" w:date="2014-10-03T12:45:00Z">
              <w:r w:rsidRPr="004E7A55" w:rsidDel="00F80EAF">
                <w:rPr>
                  <w:lang w:eastAsia="de-DE"/>
                </w:rPr>
                <w:delText xml:space="preserve">user </w:delText>
              </w:r>
            </w:del>
            <w:r w:rsidRPr="004E7A55">
              <w:rPr>
                <w:lang w:eastAsia="de-DE"/>
              </w:rPr>
              <w:t>expectations</w:t>
            </w:r>
          </w:p>
        </w:tc>
        <w:tc>
          <w:tcPr>
            <w:tcW w:w="3119" w:type="dxa"/>
          </w:tcPr>
          <w:p w14:paraId="5CA9D00E" w14:textId="799F882B" w:rsidR="00E51D6F" w:rsidRDefault="00E51D6F"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ins w:id="119" w:author="Seamus Doyle" w:date="2014-10-01T14:58:00Z"/>
                <w:lang w:eastAsia="de-DE"/>
              </w:rPr>
            </w:pPr>
            <w:ins w:id="120" w:author="Seamus Doyle" w:date="2014-10-01T14:58:00Z">
              <w:r>
                <w:rPr>
                  <w:lang w:eastAsia="de-DE"/>
                </w:rPr>
                <w:t>State</w:t>
              </w:r>
            </w:ins>
          </w:p>
          <w:p w14:paraId="36504D34" w14:textId="77777777" w:rsidR="009A4C25" w:rsidRDefault="009A4C25"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National authority</w:t>
            </w:r>
          </w:p>
          <w:p w14:paraId="41AE93D7" w14:textId="77777777" w:rsidR="009A4C25" w:rsidRDefault="009A4C25"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Local authority</w:t>
            </w:r>
          </w:p>
          <w:p w14:paraId="616A71AD" w14:textId="77777777" w:rsidR="009A4C25" w:rsidRDefault="009A4C25"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Industrial Member</w:t>
            </w:r>
          </w:p>
          <w:p w14:paraId="4B97DA21" w14:textId="77777777" w:rsidR="009A4C25" w:rsidRDefault="009A4C25"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Contractor</w:t>
            </w:r>
          </w:p>
        </w:tc>
      </w:tr>
      <w:tr w:rsidR="009A4C25" w14:paraId="2A8898E0"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334A44A9" w14:textId="77777777" w:rsidR="009A4C25" w:rsidRPr="005E02A5" w:rsidRDefault="009A4C25" w:rsidP="000D7DB6">
            <w:pPr>
              <w:pStyle w:val="BodyText"/>
              <w:rPr>
                <w:i/>
                <w:lang w:eastAsia="de-DE"/>
              </w:rPr>
            </w:pPr>
            <w:r w:rsidRPr="005E02A5">
              <w:rPr>
                <w:i/>
                <w:lang w:eastAsia="de-DE"/>
              </w:rPr>
              <w:t>Guideline</w:t>
            </w:r>
          </w:p>
        </w:tc>
        <w:tc>
          <w:tcPr>
            <w:tcW w:w="4253" w:type="dxa"/>
          </w:tcPr>
          <w:p w14:paraId="4338CF7A" w14:textId="7D840068" w:rsidR="009A4C25" w:rsidRPr="004E7A55" w:rsidRDefault="009A4C25" w:rsidP="000C338B">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0955F5">
              <w:rPr>
                <w:lang w:eastAsia="de-DE"/>
              </w:rPr>
              <w:t xml:space="preserve">IALA Guidelines provide </w:t>
            </w:r>
            <w:del w:id="121" w:author="Seamus Doyle" w:date="2014-10-01T13:58:00Z">
              <w:r w:rsidRPr="000955F5" w:rsidDel="000C338B">
                <w:rPr>
                  <w:lang w:eastAsia="de-DE"/>
                </w:rPr>
                <w:delText xml:space="preserve">detailed technical </w:delText>
              </w:r>
            </w:del>
            <w:r w:rsidRPr="000955F5">
              <w:rPr>
                <w:lang w:eastAsia="de-DE"/>
              </w:rPr>
              <w:t>information on an aspect of an IALA Recommendation, indicating best practices for implementation.</w:t>
            </w:r>
          </w:p>
        </w:tc>
        <w:tc>
          <w:tcPr>
            <w:tcW w:w="4252" w:type="dxa"/>
          </w:tcPr>
          <w:p w14:paraId="757C4B1E" w14:textId="3BF55403" w:rsidR="009A4C25" w:rsidRDefault="009A4C25">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Practical and detailed information for implementing a</w:t>
            </w:r>
            <w:ins w:id="122" w:author="Seamus Doyle" w:date="2014-10-01T15:44:00Z">
              <w:r w:rsidR="006979B5">
                <w:rPr>
                  <w:lang w:eastAsia="de-DE"/>
                </w:rPr>
                <w:t xml:space="preserve">n IALA </w:t>
              </w:r>
            </w:ins>
            <w:del w:id="123" w:author="Seamus Doyle" w:date="2014-10-01T15:44:00Z">
              <w:r w:rsidRPr="004E7A55" w:rsidDel="006979B5">
                <w:rPr>
                  <w:lang w:eastAsia="de-DE"/>
                </w:rPr>
                <w:delText xml:space="preserve"> </w:delText>
              </w:r>
            </w:del>
            <w:r w:rsidRPr="004E7A55">
              <w:rPr>
                <w:lang w:eastAsia="de-DE"/>
              </w:rPr>
              <w:t>Recommendation</w:t>
            </w:r>
          </w:p>
        </w:tc>
        <w:tc>
          <w:tcPr>
            <w:tcW w:w="3119" w:type="dxa"/>
          </w:tcPr>
          <w:p w14:paraId="3C5AA8E6"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Manager or technician</w:t>
            </w:r>
          </w:p>
          <w:p w14:paraId="7D0E41B7"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Industrial Member</w:t>
            </w:r>
          </w:p>
          <w:p w14:paraId="26FBF23B"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Contractor</w:t>
            </w:r>
          </w:p>
        </w:tc>
      </w:tr>
      <w:tr w:rsidR="009A4C25" w14:paraId="62190D23" w14:textId="77777777" w:rsidTr="000D7DB6">
        <w:tc>
          <w:tcPr>
            <w:cnfStyle w:val="001000000000" w:firstRow="0" w:lastRow="0" w:firstColumn="1" w:lastColumn="0" w:oddVBand="0" w:evenVBand="0" w:oddHBand="0" w:evenHBand="0" w:firstRowFirstColumn="0" w:firstRowLastColumn="0" w:lastRowFirstColumn="0" w:lastRowLastColumn="0"/>
            <w:tcW w:w="2263" w:type="dxa"/>
          </w:tcPr>
          <w:p w14:paraId="555DA23D" w14:textId="77777777" w:rsidR="009A4C25" w:rsidRPr="005E02A5" w:rsidRDefault="009A4C25" w:rsidP="000D7DB6">
            <w:pPr>
              <w:pStyle w:val="BodyText"/>
              <w:rPr>
                <w:i/>
                <w:lang w:eastAsia="de-DE"/>
              </w:rPr>
            </w:pPr>
            <w:r w:rsidRPr="005E02A5">
              <w:rPr>
                <w:i/>
                <w:lang w:eastAsia="de-DE"/>
              </w:rPr>
              <w:t>Manual</w:t>
            </w:r>
          </w:p>
        </w:tc>
        <w:tc>
          <w:tcPr>
            <w:tcW w:w="4253" w:type="dxa"/>
          </w:tcPr>
          <w:p w14:paraId="0425E856"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IALA Manuals provide an overall view of a wide subject area.</w:t>
            </w:r>
          </w:p>
        </w:tc>
        <w:tc>
          <w:tcPr>
            <w:tcW w:w="4252" w:type="dxa"/>
          </w:tcPr>
          <w:p w14:paraId="3D4EED7B" w14:textId="7A594AFE" w:rsidR="009A4C25" w:rsidRDefault="009A4C25" w:rsidP="00F80EAF">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Introduction to broad topic areas, such as V</w:t>
            </w:r>
            <w:ins w:id="124" w:author="Michael Card" w:date="2014-10-03T12:49:00Z">
              <w:r w:rsidR="00F80EAF">
                <w:rPr>
                  <w:lang w:eastAsia="de-DE"/>
                </w:rPr>
                <w:t xml:space="preserve">essel </w:t>
              </w:r>
            </w:ins>
            <w:r>
              <w:rPr>
                <w:lang w:eastAsia="de-DE"/>
              </w:rPr>
              <w:t>T</w:t>
            </w:r>
            <w:ins w:id="125" w:author="Michael Card" w:date="2014-10-03T12:49:00Z">
              <w:r w:rsidR="00F80EAF">
                <w:rPr>
                  <w:lang w:eastAsia="de-DE"/>
                </w:rPr>
                <w:t xml:space="preserve">raffic </w:t>
              </w:r>
            </w:ins>
            <w:r>
              <w:rPr>
                <w:lang w:eastAsia="de-DE"/>
              </w:rPr>
              <w:t>S</w:t>
            </w:r>
            <w:ins w:id="126" w:author="Michael Card" w:date="2014-10-03T12:49:00Z">
              <w:r w:rsidR="00F80EAF">
                <w:rPr>
                  <w:lang w:eastAsia="de-DE"/>
                </w:rPr>
                <w:t>ervices</w:t>
              </w:r>
            </w:ins>
            <w:r>
              <w:rPr>
                <w:lang w:eastAsia="de-DE"/>
              </w:rPr>
              <w:t>, A</w:t>
            </w:r>
            <w:ins w:id="127" w:author="Michael Card" w:date="2014-10-03T12:49:00Z">
              <w:r w:rsidR="00F80EAF">
                <w:rPr>
                  <w:lang w:eastAsia="de-DE"/>
                </w:rPr>
                <w:t xml:space="preserve">ids </w:t>
              </w:r>
            </w:ins>
            <w:r>
              <w:rPr>
                <w:lang w:eastAsia="de-DE"/>
              </w:rPr>
              <w:t>to</w:t>
            </w:r>
            <w:ins w:id="128" w:author="Michael Card" w:date="2014-10-03T12:49:00Z">
              <w:r w:rsidR="00F80EAF">
                <w:rPr>
                  <w:lang w:eastAsia="de-DE"/>
                </w:rPr>
                <w:t xml:space="preserve"> </w:t>
              </w:r>
            </w:ins>
            <w:r>
              <w:rPr>
                <w:lang w:eastAsia="de-DE"/>
              </w:rPr>
              <w:t>N</w:t>
            </w:r>
            <w:ins w:id="129" w:author="Michael Card" w:date="2014-10-03T12:49:00Z">
              <w:r w:rsidR="00F80EAF">
                <w:rPr>
                  <w:lang w:eastAsia="de-DE"/>
                </w:rPr>
                <w:t>avigatio</w:t>
              </w:r>
            </w:ins>
            <w:ins w:id="130" w:author="Michael Card" w:date="2014-10-03T12:54:00Z">
              <w:r w:rsidR="00A03359">
                <w:rPr>
                  <w:lang w:eastAsia="de-DE"/>
                </w:rPr>
                <w:t>n</w:t>
              </w:r>
            </w:ins>
            <w:r>
              <w:rPr>
                <w:lang w:eastAsia="de-DE"/>
              </w:rPr>
              <w:t>, and Heritage</w:t>
            </w:r>
            <w:del w:id="131" w:author="Michael Card" w:date="2014-10-03T12:46:00Z">
              <w:r w:rsidDel="00F80EAF">
                <w:rPr>
                  <w:lang w:eastAsia="de-DE"/>
                </w:rPr>
                <w:delText>, for members, non-members, and training institutions.</w:delText>
              </w:r>
            </w:del>
            <w:ins w:id="132" w:author="Michael Card" w:date="2014-10-03T12:46:00Z">
              <w:r w:rsidR="00F80EAF">
                <w:rPr>
                  <w:lang w:eastAsia="de-DE"/>
                </w:rPr>
                <w:t>.</w:t>
              </w:r>
            </w:ins>
            <w:r>
              <w:rPr>
                <w:lang w:eastAsia="de-DE"/>
              </w:rPr>
              <w:t xml:space="preserve"> </w:t>
            </w:r>
          </w:p>
        </w:tc>
        <w:tc>
          <w:tcPr>
            <w:tcW w:w="3119" w:type="dxa"/>
          </w:tcPr>
          <w:p w14:paraId="2E4E30AA" w14:textId="77777777" w:rsidR="00F80EAF" w:rsidRDefault="00F80EAF">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ins w:id="133" w:author="Michael Card" w:date="2014-10-03T12:47:00Z"/>
                <w:lang w:eastAsia="de-DE"/>
              </w:rPr>
              <w:pPrChange w:id="134" w:author="Michael Card" w:date="2014-10-03T12:48:00Z">
                <w:pPr>
                  <w:pStyle w:val="BodyText"/>
                  <w:numPr>
                    <w:numId w:val="18"/>
                  </w:numPr>
                  <w:ind w:left="360" w:hanging="360"/>
                  <w:cnfStyle w:val="000000000000" w:firstRow="0" w:lastRow="0" w:firstColumn="0" w:lastColumn="0" w:oddVBand="0" w:evenVBand="0" w:oddHBand="0" w:evenHBand="0" w:firstRowFirstColumn="0" w:firstRowLastColumn="0" w:lastRowFirstColumn="0" w:lastRowLastColumn="0"/>
                </w:pPr>
              </w:pPrChange>
            </w:pPr>
            <w:ins w:id="135" w:author="Michael Card" w:date="2014-10-03T12:47:00Z">
              <w:r>
                <w:rPr>
                  <w:lang w:eastAsia="de-DE"/>
                </w:rPr>
                <w:t>State</w:t>
              </w:r>
            </w:ins>
          </w:p>
          <w:p w14:paraId="3C7B364C" w14:textId="77777777" w:rsidR="00F80EAF" w:rsidRDefault="00F80EAF" w:rsidP="00F80EAF">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ins w:id="136" w:author="Michael Card" w:date="2014-10-03T12:49:00Z"/>
                <w:lang w:eastAsia="de-DE"/>
              </w:rPr>
            </w:pPr>
            <w:ins w:id="137" w:author="Michael Card" w:date="2014-10-03T12:47:00Z">
              <w:r>
                <w:rPr>
                  <w:lang w:eastAsia="de-DE"/>
                </w:rPr>
                <w:t>National authority</w:t>
              </w:r>
            </w:ins>
          </w:p>
          <w:p w14:paraId="17F9510B" w14:textId="5DDED082" w:rsidR="009A4C25" w:rsidRDefault="009A4C25" w:rsidP="00F80EAF">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Manager or technician</w:t>
            </w:r>
          </w:p>
          <w:p w14:paraId="52A6BFCD" w14:textId="77777777" w:rsidR="009A4C25" w:rsidRDefault="009A4C25"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WWA</w:t>
            </w:r>
          </w:p>
        </w:tc>
      </w:tr>
      <w:tr w:rsidR="009A4C25" w14:paraId="3354425B"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619E69B" w14:textId="77777777" w:rsidR="009A4C25" w:rsidRPr="005E02A5" w:rsidRDefault="009A4C25" w:rsidP="000D7DB6">
            <w:pPr>
              <w:pStyle w:val="BodyText"/>
              <w:rPr>
                <w:i/>
                <w:lang w:eastAsia="de-DE"/>
              </w:rPr>
            </w:pPr>
            <w:r w:rsidRPr="005E02A5">
              <w:rPr>
                <w:i/>
                <w:lang w:eastAsia="de-DE"/>
              </w:rPr>
              <w:t>Model Course</w:t>
            </w:r>
          </w:p>
        </w:tc>
        <w:tc>
          <w:tcPr>
            <w:tcW w:w="4253" w:type="dxa"/>
          </w:tcPr>
          <w:p w14:paraId="5AB0C1EA" w14:textId="35AF4395" w:rsidR="009A4C25" w:rsidRDefault="009A4C25">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 xml:space="preserve">IALA Model Courses are training documents which define the level of training and knowledge needed to reach </w:t>
            </w:r>
            <w:del w:id="138" w:author="Seamus Doyle" w:date="2014-10-01T15:39:00Z">
              <w:r w:rsidDel="00F11564">
                <w:rPr>
                  <w:lang w:eastAsia="de-DE"/>
                </w:rPr>
                <w:delText xml:space="preserve">standards </w:delText>
              </w:r>
            </w:del>
            <w:ins w:id="139" w:author="Seamus Doyle" w:date="2014-10-01T15:39:00Z">
              <w:r w:rsidR="00F11564">
                <w:rPr>
                  <w:lang w:eastAsia="de-DE"/>
                </w:rPr>
                <w:t xml:space="preserve">levels </w:t>
              </w:r>
            </w:ins>
            <w:r>
              <w:rPr>
                <w:lang w:eastAsia="de-DE"/>
              </w:rPr>
              <w:t xml:space="preserve">of competence defined by </w:t>
            </w:r>
            <w:del w:id="140" w:author="Seamus Doyle" w:date="2014-10-01T15:40:00Z">
              <w:r w:rsidDel="0055703E">
                <w:rPr>
                  <w:lang w:eastAsia="de-DE"/>
                </w:rPr>
                <w:delText xml:space="preserve">the </w:delText>
              </w:r>
            </w:del>
            <w:r>
              <w:rPr>
                <w:lang w:eastAsia="de-DE"/>
              </w:rPr>
              <w:t>IALA</w:t>
            </w:r>
            <w:del w:id="141" w:author="Seamus Doyle" w:date="2014-10-01T15:40:00Z">
              <w:r w:rsidDel="0055703E">
                <w:rPr>
                  <w:lang w:eastAsia="de-DE"/>
                </w:rPr>
                <w:delText xml:space="preserve"> WWA</w:delText>
              </w:r>
            </w:del>
            <w:r>
              <w:rPr>
                <w:lang w:eastAsia="de-DE"/>
              </w:rPr>
              <w:t>.</w:t>
            </w:r>
          </w:p>
        </w:tc>
        <w:tc>
          <w:tcPr>
            <w:tcW w:w="4252" w:type="dxa"/>
          </w:tcPr>
          <w:p w14:paraId="4A0C26B8" w14:textId="1206AA55"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del w:id="142" w:author="Seamus Doyle" w:date="2014-10-02T08:19:00Z">
              <w:r w:rsidDel="00664ED5">
                <w:rPr>
                  <w:lang w:eastAsia="de-DE"/>
                </w:rPr>
                <w:delText xml:space="preserve">Members, </w:delText>
              </w:r>
              <w:r w:rsidRPr="00BA5D12" w:rsidDel="00664ED5">
                <w:rPr>
                  <w:lang w:eastAsia="de-DE"/>
                </w:rPr>
                <w:delText>maritime institutes</w:delText>
              </w:r>
              <w:r w:rsidDel="00664ED5">
                <w:rPr>
                  <w:lang w:eastAsia="de-DE"/>
                </w:rPr>
                <w:delText>,</w:delText>
              </w:r>
              <w:r w:rsidRPr="00BA5D12" w:rsidDel="00664ED5">
                <w:rPr>
                  <w:lang w:eastAsia="de-DE"/>
                </w:rPr>
                <w:delText xml:space="preserve"> and teaching staff can use </w:delText>
              </w:r>
              <w:r w:rsidDel="00664ED5">
                <w:rPr>
                  <w:lang w:eastAsia="de-DE"/>
                </w:rPr>
                <w:delText>Model Courses</w:delText>
              </w:r>
              <w:r w:rsidRPr="00BA5D12" w:rsidDel="00664ED5">
                <w:rPr>
                  <w:lang w:eastAsia="de-DE"/>
                </w:rPr>
                <w:delText xml:space="preserve"> in organizing </w:delText>
              </w:r>
              <w:r w:rsidDel="00664ED5">
                <w:rPr>
                  <w:lang w:eastAsia="de-DE"/>
                </w:rPr>
                <w:delText>the</w:delText>
              </w:r>
            </w:del>
            <w:ins w:id="143" w:author="Seamus Doyle" w:date="2014-10-02T08:19:00Z">
              <w:r w:rsidR="00664ED5">
                <w:rPr>
                  <w:lang w:eastAsia="de-DE"/>
                </w:rPr>
                <w:t>For</w:t>
              </w:r>
            </w:ins>
            <w:r>
              <w:rPr>
                <w:lang w:eastAsia="de-DE"/>
              </w:rPr>
              <w:t xml:space="preserve"> training of managers</w:t>
            </w:r>
            <w:ins w:id="144" w:author="Seamus Doyle" w:date="2014-10-01T15:37:00Z">
              <w:r w:rsidR="00F11564">
                <w:rPr>
                  <w:lang w:eastAsia="de-DE"/>
                </w:rPr>
                <w:t>, operators</w:t>
              </w:r>
            </w:ins>
            <w:r>
              <w:rPr>
                <w:lang w:eastAsia="de-DE"/>
              </w:rPr>
              <w:t xml:space="preserve"> and technicians to a recognised level of competence.</w:t>
            </w:r>
          </w:p>
        </w:tc>
        <w:tc>
          <w:tcPr>
            <w:tcW w:w="3119" w:type="dxa"/>
          </w:tcPr>
          <w:p w14:paraId="1FC08964" w14:textId="77777777" w:rsidR="0055703E" w:rsidRDefault="0055703E"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ins w:id="145" w:author="Seamus Doyle" w:date="2014-10-01T15:41:00Z"/>
                <w:lang w:eastAsia="de-DE"/>
              </w:rPr>
            </w:pPr>
            <w:ins w:id="146" w:author="Seamus Doyle" w:date="2014-10-01T15:41:00Z">
              <w:r>
                <w:rPr>
                  <w:lang w:eastAsia="de-DE"/>
                </w:rPr>
                <w:t>State</w:t>
              </w:r>
            </w:ins>
          </w:p>
          <w:p w14:paraId="38638823" w14:textId="5E607836" w:rsidR="0055703E" w:rsidRDefault="0055703E"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ins w:id="147" w:author="Seamus Doyle" w:date="2014-10-01T15:41:00Z"/>
                <w:lang w:eastAsia="de-DE"/>
              </w:rPr>
            </w:pPr>
            <w:ins w:id="148" w:author="Seamus Doyle" w:date="2014-10-01T15:41:00Z">
              <w:r>
                <w:rPr>
                  <w:lang w:eastAsia="de-DE"/>
                </w:rPr>
                <w:t>National authority</w:t>
              </w:r>
            </w:ins>
          </w:p>
          <w:p w14:paraId="4F362C39"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Teaching staff</w:t>
            </w:r>
          </w:p>
          <w:p w14:paraId="6C4B5634" w14:textId="77777777" w:rsidR="009A4C25" w:rsidRPr="002961EA"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sidRPr="002961EA">
              <w:rPr>
                <w:lang w:eastAsia="de-DE"/>
              </w:rPr>
              <w:t>VTS personnel</w:t>
            </w:r>
          </w:p>
          <w:p w14:paraId="2136FE61" w14:textId="28800C25" w:rsidR="009A4C25" w:rsidRPr="002961EA"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del w:id="149" w:author="Michael Card" w:date="2014-10-03T12:49:00Z">
              <w:r w:rsidDel="00F80EAF">
                <w:rPr>
                  <w:lang w:eastAsia="de-DE"/>
                </w:rPr>
                <w:delText>A</w:delText>
              </w:r>
            </w:del>
            <w:ins w:id="150" w:author="Seamus Doyle" w:date="2014-10-01T15:43:00Z">
              <w:del w:id="151" w:author="Michael Card" w:date="2014-10-03T12:49:00Z">
                <w:r w:rsidR="006979B5" w:rsidDel="00F80EAF">
                  <w:rPr>
                    <w:lang w:eastAsia="de-DE"/>
                  </w:rPr>
                  <w:delText xml:space="preserve">ids </w:delText>
                </w:r>
              </w:del>
            </w:ins>
            <w:del w:id="152" w:author="Michael Card" w:date="2014-10-03T12:49:00Z">
              <w:r w:rsidDel="00F80EAF">
                <w:rPr>
                  <w:lang w:eastAsia="de-DE"/>
                </w:rPr>
                <w:delText>to</w:delText>
              </w:r>
            </w:del>
            <w:ins w:id="153" w:author="Seamus Doyle" w:date="2014-10-01T15:43:00Z">
              <w:del w:id="154" w:author="Michael Card" w:date="2014-10-03T12:49:00Z">
                <w:r w:rsidR="006979B5" w:rsidDel="00F80EAF">
                  <w:rPr>
                    <w:lang w:eastAsia="de-DE"/>
                  </w:rPr>
                  <w:delText xml:space="preserve"> </w:delText>
                </w:r>
              </w:del>
            </w:ins>
            <w:del w:id="155" w:author="Michael Card" w:date="2014-10-03T12:49:00Z">
              <w:r w:rsidDel="00F80EAF">
                <w:rPr>
                  <w:lang w:eastAsia="de-DE"/>
                </w:rPr>
                <w:delText>N</w:delText>
              </w:r>
            </w:del>
            <w:ins w:id="156" w:author="Seamus Doyle" w:date="2014-10-01T15:43:00Z">
              <w:del w:id="157" w:author="Michael Card" w:date="2014-10-03T12:49:00Z">
                <w:r w:rsidR="006979B5" w:rsidDel="00F80EAF">
                  <w:rPr>
                    <w:lang w:eastAsia="de-DE"/>
                  </w:rPr>
                  <w:delText>avigation</w:delText>
                </w:r>
              </w:del>
            </w:ins>
            <w:del w:id="158" w:author="Michael Card" w:date="2014-10-03T12:49:00Z">
              <w:r w:rsidRPr="002961EA" w:rsidDel="00F80EAF">
                <w:rPr>
                  <w:lang w:eastAsia="de-DE"/>
                </w:rPr>
                <w:delText xml:space="preserve"> </w:delText>
              </w:r>
            </w:del>
            <w:r w:rsidRPr="002961EA">
              <w:rPr>
                <w:lang w:eastAsia="de-DE"/>
              </w:rPr>
              <w:t>Managers</w:t>
            </w:r>
          </w:p>
          <w:p w14:paraId="55C9A1E2" w14:textId="7058904E"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del w:id="159" w:author="Michael Card" w:date="2014-10-03T12:49:00Z">
              <w:r w:rsidDel="00F80EAF">
                <w:rPr>
                  <w:lang w:eastAsia="de-DE"/>
                </w:rPr>
                <w:delText>AtoN</w:delText>
              </w:r>
              <w:r w:rsidRPr="002961EA" w:rsidDel="00F80EAF">
                <w:rPr>
                  <w:lang w:eastAsia="de-DE"/>
                </w:rPr>
                <w:delText xml:space="preserve"> </w:delText>
              </w:r>
            </w:del>
            <w:r w:rsidRPr="002961EA">
              <w:rPr>
                <w:lang w:eastAsia="de-DE"/>
              </w:rPr>
              <w:t>Technicians</w:t>
            </w:r>
          </w:p>
        </w:tc>
      </w:tr>
    </w:tbl>
    <w:p w14:paraId="42825C13" w14:textId="5D6A7324" w:rsidR="009A4C25" w:rsidRPr="003708EA" w:rsidRDefault="009A4C25" w:rsidP="009A4C25">
      <w:pPr>
        <w:pStyle w:val="BodyText"/>
        <w:rPr>
          <w:lang w:eastAsia="de-DE"/>
        </w:rPr>
      </w:pPr>
    </w:p>
    <w:p w14:paraId="1E131587" w14:textId="77777777" w:rsidR="009A4C25" w:rsidRDefault="009A4C25" w:rsidP="009A4C25">
      <w:pPr>
        <w:pStyle w:val="Heading1"/>
        <w:numPr>
          <w:ilvl w:val="0"/>
          <w:numId w:val="0"/>
        </w:numPr>
        <w:sectPr w:rsidR="009A4C25" w:rsidSect="000955F5">
          <w:pgSz w:w="16838" w:h="11906" w:orient="landscape"/>
          <w:pgMar w:top="1440" w:right="1440" w:bottom="1440" w:left="1440" w:header="708" w:footer="708" w:gutter="0"/>
          <w:cols w:space="708"/>
          <w:docGrid w:linePitch="360"/>
        </w:sectPr>
      </w:pPr>
    </w:p>
    <w:p w14:paraId="5D2DA09A" w14:textId="77777777" w:rsidR="009A4C25" w:rsidRDefault="009A4C25" w:rsidP="009A4C25">
      <w:pPr>
        <w:pStyle w:val="Heading1"/>
      </w:pPr>
      <w:r>
        <w:lastRenderedPageBreak/>
        <w:t>The approval process for documents in the IALA Constitution</w:t>
      </w:r>
      <w:r w:rsidRPr="000A162C">
        <w:t xml:space="preserve"> </w:t>
      </w:r>
    </w:p>
    <w:p w14:paraId="3A771581" w14:textId="77777777" w:rsidR="009A4C25" w:rsidRDefault="009A4C25" w:rsidP="009A4C25">
      <w:pPr>
        <w:pStyle w:val="Heading2"/>
      </w:pPr>
      <w:r>
        <w:t>Comments on the Constitution of IALA, as approved 2014-05-27, concerning guidance documents and their approval</w:t>
      </w:r>
    </w:p>
    <w:p w14:paraId="0580BC60" w14:textId="77777777" w:rsidR="009A4C25" w:rsidRDefault="009A4C25" w:rsidP="009A4C25">
      <w:pPr>
        <w:pStyle w:val="BodyText"/>
      </w:pPr>
      <w:r>
        <w:t xml:space="preserve">The Constitution of IALA was </w:t>
      </w:r>
      <w:r w:rsidRPr="000A162C">
        <w:t>amended by the IALA</w:t>
      </w:r>
      <w:r>
        <w:t xml:space="preserve"> General Assembly on 2014-05-27. The following table lists and comments on those portions of the Constitution that are concerned with guidance documents.</w:t>
      </w:r>
    </w:p>
    <w:p w14:paraId="36C75F6E" w14:textId="77777777" w:rsidR="009A4C25" w:rsidRPr="00380183" w:rsidRDefault="009A4C25" w:rsidP="009A4C25">
      <w:pPr>
        <w:pStyle w:val="BodyText"/>
      </w:pPr>
    </w:p>
    <w:tbl>
      <w:tblPr>
        <w:tblStyle w:val="TableGrid"/>
        <w:tblW w:w="5000" w:type="pct"/>
        <w:tblLook w:val="04A0" w:firstRow="1" w:lastRow="0" w:firstColumn="1" w:lastColumn="0" w:noHBand="0" w:noVBand="1"/>
      </w:tblPr>
      <w:tblGrid>
        <w:gridCol w:w="1463"/>
        <w:gridCol w:w="2007"/>
        <w:gridCol w:w="2946"/>
        <w:gridCol w:w="2826"/>
      </w:tblGrid>
      <w:tr w:rsidR="009A4C25" w14:paraId="2BC3E8FA" w14:textId="77777777" w:rsidTr="00866693">
        <w:trPr>
          <w:tblHeader/>
        </w:trPr>
        <w:tc>
          <w:tcPr>
            <w:tcW w:w="791" w:type="pct"/>
          </w:tcPr>
          <w:p w14:paraId="19A4CD6A" w14:textId="77777777" w:rsidR="009A4C25" w:rsidRPr="00C73A2A" w:rsidRDefault="009A4C25" w:rsidP="000D7DB6">
            <w:pPr>
              <w:pStyle w:val="BodyText"/>
              <w:rPr>
                <w:b/>
                <w:i/>
              </w:rPr>
            </w:pPr>
            <w:r w:rsidRPr="00C73A2A">
              <w:rPr>
                <w:b/>
                <w:i/>
              </w:rPr>
              <w:t>Article</w:t>
            </w:r>
            <w:r>
              <w:rPr>
                <w:b/>
                <w:i/>
              </w:rPr>
              <w:t xml:space="preserve"> Number</w:t>
            </w:r>
          </w:p>
        </w:tc>
        <w:tc>
          <w:tcPr>
            <w:tcW w:w="1086" w:type="pct"/>
          </w:tcPr>
          <w:p w14:paraId="626915CD" w14:textId="77777777" w:rsidR="009A4C25" w:rsidRPr="00C73A2A" w:rsidRDefault="009A4C25" w:rsidP="000D7DB6">
            <w:pPr>
              <w:pStyle w:val="BodyText"/>
              <w:rPr>
                <w:b/>
                <w:i/>
              </w:rPr>
            </w:pPr>
            <w:r w:rsidRPr="00C73A2A">
              <w:rPr>
                <w:b/>
                <w:i/>
              </w:rPr>
              <w:t>Concerning</w:t>
            </w:r>
          </w:p>
        </w:tc>
        <w:tc>
          <w:tcPr>
            <w:tcW w:w="1594" w:type="pct"/>
          </w:tcPr>
          <w:p w14:paraId="74763F72" w14:textId="77777777" w:rsidR="009A4C25" w:rsidRPr="00C73A2A" w:rsidRDefault="009A4C25" w:rsidP="000D7DB6">
            <w:pPr>
              <w:pStyle w:val="BodyText"/>
              <w:rPr>
                <w:b/>
                <w:i/>
              </w:rPr>
            </w:pPr>
            <w:r w:rsidRPr="00C73A2A">
              <w:rPr>
                <w:b/>
                <w:i/>
              </w:rPr>
              <w:t>Text</w:t>
            </w:r>
            <w:r>
              <w:rPr>
                <w:b/>
                <w:i/>
              </w:rPr>
              <w:t xml:space="preserve"> extract from the Article</w:t>
            </w:r>
          </w:p>
        </w:tc>
        <w:tc>
          <w:tcPr>
            <w:tcW w:w="1529" w:type="pct"/>
          </w:tcPr>
          <w:p w14:paraId="776D00C8" w14:textId="77777777" w:rsidR="009A4C25" w:rsidRPr="00C73A2A" w:rsidRDefault="009A4C25" w:rsidP="000D7DB6">
            <w:pPr>
              <w:pStyle w:val="BodyText"/>
              <w:rPr>
                <w:b/>
                <w:i/>
              </w:rPr>
            </w:pPr>
            <w:r w:rsidRPr="00C73A2A">
              <w:rPr>
                <w:b/>
                <w:i/>
              </w:rPr>
              <w:t>Comment</w:t>
            </w:r>
          </w:p>
        </w:tc>
      </w:tr>
      <w:tr w:rsidR="009A4C25" w14:paraId="600457E1" w14:textId="77777777" w:rsidTr="00866693">
        <w:tc>
          <w:tcPr>
            <w:tcW w:w="791" w:type="pct"/>
          </w:tcPr>
          <w:p w14:paraId="15CD7D17" w14:textId="77777777" w:rsidR="009A4C25" w:rsidRDefault="009A4C25" w:rsidP="000D7DB6">
            <w:pPr>
              <w:pStyle w:val="BodyText"/>
            </w:pPr>
            <w:r>
              <w:t>3</w:t>
            </w:r>
          </w:p>
        </w:tc>
        <w:tc>
          <w:tcPr>
            <w:tcW w:w="1086" w:type="pct"/>
          </w:tcPr>
          <w:p w14:paraId="07448CA9" w14:textId="77777777" w:rsidR="009A4C25" w:rsidRDefault="009A4C25" w:rsidP="000D7DB6">
            <w:pPr>
              <w:pStyle w:val="BodyText"/>
            </w:pPr>
            <w:r>
              <w:t>The aim of IALA</w:t>
            </w:r>
          </w:p>
        </w:tc>
        <w:tc>
          <w:tcPr>
            <w:tcW w:w="1594" w:type="pct"/>
          </w:tcPr>
          <w:p w14:paraId="6BD4F6CD" w14:textId="77777777" w:rsidR="009A4C25" w:rsidRPr="00ED0825" w:rsidRDefault="009A4C25" w:rsidP="000D7DB6">
            <w:pPr>
              <w:pStyle w:val="ListBullet2"/>
              <w:ind w:left="360"/>
              <w:rPr>
                <w:rFonts w:ascii="Arial" w:hAnsi="Arial" w:cs="Arial"/>
                <w:sz w:val="22"/>
                <w:szCs w:val="22"/>
              </w:rPr>
            </w:pPr>
            <w:r w:rsidRPr="00380183">
              <w:rPr>
                <w:rFonts w:ascii="Arial" w:hAnsi="Arial" w:cs="Arial"/>
                <w:color w:val="4472C4" w:themeColor="accent5"/>
                <w:sz w:val="22"/>
                <w:szCs w:val="22"/>
              </w:rPr>
              <w:t>formulating and publishing appropriate recommendations, sta</w:t>
            </w:r>
            <w:r>
              <w:rPr>
                <w:rFonts w:ascii="Arial" w:hAnsi="Arial" w:cs="Arial"/>
                <w:color w:val="4472C4" w:themeColor="accent5"/>
                <w:sz w:val="22"/>
                <w:szCs w:val="22"/>
              </w:rPr>
              <w:t>ndards and guidelines, manuals a</w:t>
            </w:r>
            <w:r w:rsidRPr="00380183">
              <w:rPr>
                <w:rFonts w:ascii="Arial" w:hAnsi="Arial" w:cs="Arial"/>
                <w:color w:val="4472C4" w:themeColor="accent5"/>
                <w:sz w:val="22"/>
                <w:szCs w:val="22"/>
              </w:rPr>
              <w:t>nd other appropriate papers</w:t>
            </w:r>
            <w:r w:rsidRPr="00ED0825">
              <w:rPr>
                <w:rFonts w:ascii="Arial" w:hAnsi="Arial" w:cs="Arial"/>
                <w:sz w:val="22"/>
                <w:szCs w:val="22"/>
              </w:rPr>
              <w:t>;</w:t>
            </w:r>
          </w:p>
        </w:tc>
        <w:tc>
          <w:tcPr>
            <w:tcW w:w="1529" w:type="pct"/>
          </w:tcPr>
          <w:p w14:paraId="640CF448" w14:textId="77777777" w:rsidR="009A4C25" w:rsidRDefault="009A4C25" w:rsidP="000D7DB6">
            <w:pPr>
              <w:pStyle w:val="BodyText"/>
            </w:pPr>
            <w:r>
              <w:t>The sequence and punctuation are unusual, but the creation by IALA of standards, recommendations, and guidelines is clearly stated</w:t>
            </w:r>
          </w:p>
        </w:tc>
      </w:tr>
      <w:tr w:rsidR="009A4C25" w14:paraId="7DBBA677" w14:textId="77777777" w:rsidTr="00866693">
        <w:tc>
          <w:tcPr>
            <w:tcW w:w="791" w:type="pct"/>
          </w:tcPr>
          <w:p w14:paraId="21AC37E5" w14:textId="77777777" w:rsidR="009A4C25" w:rsidRDefault="009A4C25" w:rsidP="000D7DB6">
            <w:pPr>
              <w:pStyle w:val="BodyText"/>
            </w:pPr>
            <w:r>
              <w:t>7.1</w:t>
            </w:r>
          </w:p>
        </w:tc>
        <w:tc>
          <w:tcPr>
            <w:tcW w:w="1086" w:type="pct"/>
          </w:tcPr>
          <w:p w14:paraId="66E907E8" w14:textId="77777777" w:rsidR="009A4C25" w:rsidRDefault="009A4C25" w:rsidP="000D7DB6">
            <w:pPr>
              <w:pStyle w:val="BodyText"/>
            </w:pPr>
            <w:r w:rsidRPr="00ED0825">
              <w:t>Functions of the General Assembly</w:t>
            </w:r>
          </w:p>
        </w:tc>
        <w:tc>
          <w:tcPr>
            <w:tcW w:w="1594" w:type="pct"/>
          </w:tcPr>
          <w:p w14:paraId="14E14692" w14:textId="77777777" w:rsidR="009A4C25" w:rsidRPr="00C73A2A" w:rsidRDefault="009A4C25" w:rsidP="000D7DB6">
            <w:pPr>
              <w:pStyle w:val="BodyText"/>
              <w:rPr>
                <w:color w:val="4472C4" w:themeColor="accent5"/>
                <w:lang w:val="en-GB"/>
              </w:rPr>
            </w:pPr>
            <w:r w:rsidRPr="00C73A2A">
              <w:rPr>
                <w:color w:val="4472C4" w:themeColor="accent5"/>
                <w:lang w:val="en-GB"/>
              </w:rPr>
              <w:t>The General Assembly, among other things:</w:t>
            </w:r>
          </w:p>
          <w:p w14:paraId="215D091C" w14:textId="77777777" w:rsidR="009A4C25" w:rsidRPr="00C73A2A" w:rsidRDefault="009A4C25" w:rsidP="000D7DB6">
            <w:pPr>
              <w:pStyle w:val="ListBullet2"/>
              <w:rPr>
                <w:rFonts w:ascii="Arial" w:hAnsi="Arial" w:cs="Arial"/>
                <w:color w:val="4472C4" w:themeColor="accent5"/>
                <w:sz w:val="22"/>
                <w:szCs w:val="22"/>
              </w:rPr>
            </w:pPr>
            <w:r w:rsidRPr="00C73A2A">
              <w:rPr>
                <w:rFonts w:ascii="Arial" w:hAnsi="Arial" w:cs="Arial"/>
                <w:color w:val="4472C4" w:themeColor="accent5"/>
                <w:sz w:val="22"/>
                <w:szCs w:val="22"/>
              </w:rPr>
              <w:t xml:space="preserve">Decides the overall policy of </w:t>
            </w:r>
            <w:smartTag w:uri="urn:schemas-microsoft-com:office:smarttags" w:element="PersonName">
              <w:r w:rsidRPr="00C73A2A">
                <w:rPr>
                  <w:rFonts w:ascii="Arial" w:hAnsi="Arial" w:cs="Arial"/>
                  <w:color w:val="4472C4" w:themeColor="accent5"/>
                  <w:sz w:val="22"/>
                  <w:szCs w:val="22"/>
                </w:rPr>
                <w:t>IALA</w:t>
              </w:r>
            </w:smartTag>
            <w:r w:rsidRPr="00C73A2A">
              <w:rPr>
                <w:rFonts w:ascii="Arial" w:hAnsi="Arial" w:cs="Arial"/>
                <w:color w:val="4472C4" w:themeColor="accent5"/>
                <w:sz w:val="22"/>
                <w:szCs w:val="22"/>
              </w:rPr>
              <w:t>.</w:t>
            </w:r>
          </w:p>
          <w:p w14:paraId="0933483F" w14:textId="77777777" w:rsidR="009A4C25" w:rsidRPr="00C73A2A" w:rsidRDefault="009A4C25" w:rsidP="000D7DB6">
            <w:pPr>
              <w:pStyle w:val="ListBullet2"/>
              <w:rPr>
                <w:rFonts w:ascii="Arial" w:hAnsi="Arial" w:cs="Arial"/>
                <w:color w:val="4472C4" w:themeColor="accent5"/>
                <w:sz w:val="22"/>
                <w:szCs w:val="22"/>
              </w:rPr>
            </w:pPr>
            <w:r w:rsidRPr="00C73A2A">
              <w:rPr>
                <w:rFonts w:ascii="Arial" w:hAnsi="Arial" w:cs="Arial"/>
                <w:color w:val="4472C4" w:themeColor="accent5"/>
                <w:sz w:val="22"/>
                <w:szCs w:val="22"/>
              </w:rPr>
              <w:t>Elects the members of the Council (see Article 8). Councillors are elected for the period between two General Assemblies. Councillors may be re-elected.</w:t>
            </w:r>
          </w:p>
          <w:p w14:paraId="0F6760E5" w14:textId="77777777" w:rsidR="009A4C25" w:rsidRPr="00C73A2A" w:rsidRDefault="009A4C25" w:rsidP="000D7DB6">
            <w:pPr>
              <w:pStyle w:val="ListBullet2"/>
              <w:rPr>
                <w:rFonts w:ascii="Arial" w:hAnsi="Arial" w:cs="Arial"/>
                <w:color w:val="4472C4" w:themeColor="accent5"/>
                <w:sz w:val="22"/>
                <w:szCs w:val="22"/>
              </w:rPr>
            </w:pPr>
            <w:r w:rsidRPr="00C73A2A">
              <w:rPr>
                <w:rFonts w:ascii="Arial" w:hAnsi="Arial" w:cs="Arial"/>
                <w:color w:val="4472C4" w:themeColor="accent5"/>
                <w:sz w:val="22"/>
                <w:szCs w:val="22"/>
              </w:rPr>
              <w:t>Decides upon changes to the Constitution.</w:t>
            </w:r>
          </w:p>
          <w:p w14:paraId="0BFCFA06" w14:textId="77777777" w:rsidR="009A4C25" w:rsidRPr="00ED0825" w:rsidRDefault="009A4C25" w:rsidP="000D7DB6">
            <w:pPr>
              <w:pStyle w:val="ListBullet4"/>
              <w:numPr>
                <w:ilvl w:val="0"/>
                <w:numId w:val="0"/>
              </w:numPr>
              <w:rPr>
                <w:rFonts w:ascii="Arial" w:hAnsi="Arial" w:cs="Arial"/>
              </w:rPr>
            </w:pPr>
          </w:p>
        </w:tc>
        <w:tc>
          <w:tcPr>
            <w:tcW w:w="1529" w:type="pct"/>
          </w:tcPr>
          <w:p w14:paraId="031080F0" w14:textId="77777777" w:rsidR="009A4C25" w:rsidRDefault="009A4C25" w:rsidP="000D7DB6">
            <w:pPr>
              <w:pStyle w:val="BodyText"/>
            </w:pPr>
            <w:r>
              <w:t>There is no specific provision in the Constitution for a General Assembly to make decisions on standards, recommendations, guidelines, or manuals.</w:t>
            </w:r>
          </w:p>
          <w:p w14:paraId="2B2F38FA" w14:textId="068B4BDF" w:rsidR="009A4C25" w:rsidRDefault="009A4C25" w:rsidP="000D7DB6">
            <w:pPr>
              <w:pStyle w:val="BodyText"/>
            </w:pPr>
            <w:r>
              <w:t xml:space="preserve">However this article does not limit the functions of the General Assembly, nor preclude the General Assembly from making other decisions. Therefore </w:t>
            </w:r>
            <w:del w:id="160" w:author="Seamus Doyle" w:date="2014-10-01T20:13:00Z">
              <w:r w:rsidRPr="008A677B" w:rsidDel="00866693">
                <w:rPr>
                  <w:strike/>
                </w:rPr>
                <w:delText>it might be assumed that</w:delText>
              </w:r>
              <w:r w:rsidDel="00866693">
                <w:delText xml:space="preserve"> </w:delText>
              </w:r>
            </w:del>
            <w:r>
              <w:t xml:space="preserve">approval of standards could be made by the General Assembly. </w:t>
            </w:r>
          </w:p>
          <w:p w14:paraId="4DA994BB" w14:textId="143F5447" w:rsidR="009A4C25" w:rsidRPr="00984607" w:rsidRDefault="009A4C25" w:rsidP="00866693">
            <w:pPr>
              <w:pStyle w:val="BodyText"/>
              <w:rPr>
                <w:strike/>
              </w:rPr>
            </w:pPr>
            <w:r w:rsidRPr="00984607">
              <w:t>There is no mention in Article 7 of electronic or postal voting</w:t>
            </w:r>
            <w:del w:id="161" w:author="Seamus Doyle" w:date="2014-10-01T20:14:00Z">
              <w:r w:rsidRPr="00984607" w:rsidDel="00866693">
                <w:delText>.</w:delText>
              </w:r>
              <w:r w:rsidRPr="00984607" w:rsidDel="00866693">
                <w:rPr>
                  <w:strike/>
                </w:rPr>
                <w:delText xml:space="preserve"> Would this be possible?</w:delText>
              </w:r>
            </w:del>
            <w:ins w:id="162" w:author="Seamus Doyle" w:date="2014-10-01T20:14:00Z">
              <w:r w:rsidR="00866693">
                <w:t>.</w:t>
              </w:r>
            </w:ins>
            <w:r>
              <w:rPr>
                <w:strike/>
              </w:rPr>
              <w:t xml:space="preserve"> </w:t>
            </w:r>
          </w:p>
        </w:tc>
      </w:tr>
      <w:tr w:rsidR="009A4C25" w14:paraId="1104F752" w14:textId="77777777" w:rsidTr="00866693">
        <w:tc>
          <w:tcPr>
            <w:tcW w:w="791" w:type="pct"/>
          </w:tcPr>
          <w:p w14:paraId="22EE2FF3" w14:textId="77777777" w:rsidR="009A4C25" w:rsidRDefault="009A4C25" w:rsidP="000D7DB6">
            <w:pPr>
              <w:pStyle w:val="BodyText"/>
            </w:pPr>
            <w:r>
              <w:t>8.2.3</w:t>
            </w:r>
          </w:p>
        </w:tc>
        <w:tc>
          <w:tcPr>
            <w:tcW w:w="1086" w:type="pct"/>
          </w:tcPr>
          <w:p w14:paraId="26B2358D" w14:textId="77777777" w:rsidR="009A4C25" w:rsidRDefault="009A4C25" w:rsidP="000D7DB6">
            <w:pPr>
              <w:pStyle w:val="BodyText"/>
            </w:pPr>
            <w:r>
              <w:t>Functions of the Council</w:t>
            </w:r>
          </w:p>
        </w:tc>
        <w:tc>
          <w:tcPr>
            <w:tcW w:w="1594" w:type="pct"/>
          </w:tcPr>
          <w:p w14:paraId="1DBD2583" w14:textId="77777777" w:rsidR="009A4C25" w:rsidRPr="00380183" w:rsidRDefault="009A4C25" w:rsidP="000D7DB6">
            <w:pPr>
              <w:pStyle w:val="ListBullet4"/>
              <w:ind w:left="360"/>
              <w:rPr>
                <w:rFonts w:ascii="Arial" w:hAnsi="Arial" w:cs="Arial"/>
                <w:color w:val="4472C4" w:themeColor="accent5"/>
              </w:rPr>
            </w:pPr>
            <w:r w:rsidRPr="00380183">
              <w:rPr>
                <w:rFonts w:ascii="Arial" w:hAnsi="Arial" w:cs="Arial"/>
                <w:color w:val="4472C4" w:themeColor="accent5"/>
              </w:rPr>
              <w:t>approves recommendations, guidelines, manuals and other appropriate papers;</w:t>
            </w:r>
          </w:p>
          <w:p w14:paraId="7C54CA68" w14:textId="77777777" w:rsidR="009A4C25" w:rsidRPr="00ED0825" w:rsidRDefault="009A4C25" w:rsidP="000D7DB6">
            <w:pPr>
              <w:pStyle w:val="BodyText"/>
              <w:rPr>
                <w:rFonts w:cs="Arial"/>
              </w:rPr>
            </w:pPr>
          </w:p>
        </w:tc>
        <w:tc>
          <w:tcPr>
            <w:tcW w:w="1529" w:type="pct"/>
          </w:tcPr>
          <w:p w14:paraId="5BE60458" w14:textId="77777777" w:rsidR="009A4C25" w:rsidRDefault="009A4C25" w:rsidP="000D7DB6">
            <w:pPr>
              <w:pStyle w:val="BodyText"/>
              <w:rPr>
                <w:rFonts w:cs="Arial"/>
              </w:rPr>
            </w:pPr>
            <w:r>
              <w:t xml:space="preserve">Clearly states that Council approves </w:t>
            </w:r>
            <w:r w:rsidRPr="00ED0825">
              <w:rPr>
                <w:rFonts w:cs="Arial"/>
              </w:rPr>
              <w:t>recommendations, guidelines, and manuals</w:t>
            </w:r>
            <w:r>
              <w:rPr>
                <w:rFonts w:cs="Arial"/>
              </w:rPr>
              <w:t>.</w:t>
            </w:r>
          </w:p>
          <w:p w14:paraId="22419AE2" w14:textId="411A2134" w:rsidR="009A4C25" w:rsidRPr="00984607" w:rsidRDefault="009A4C25" w:rsidP="000D7DB6">
            <w:pPr>
              <w:pStyle w:val="BodyText"/>
              <w:rPr>
                <w:strike/>
              </w:rPr>
            </w:pPr>
            <w:r w:rsidRPr="00F90423">
              <w:t>Standards are not mentioned</w:t>
            </w:r>
            <w:r>
              <w:t xml:space="preserve">. </w:t>
            </w:r>
            <w:del w:id="163" w:author="Seamus Doyle" w:date="2014-10-01T20:13:00Z">
              <w:r w:rsidRPr="00F90423" w:rsidDel="00866693">
                <w:delText>,</w:delText>
              </w:r>
              <w:r w:rsidRPr="00984607" w:rsidDel="00866693">
                <w:rPr>
                  <w:strike/>
                </w:rPr>
                <w:delText xml:space="preserve"> but since standards are mentioned in Article 3, it might be judged that standards are included within “other appropriate papers”. </w:delText>
              </w:r>
            </w:del>
          </w:p>
          <w:p w14:paraId="49DF8DB1" w14:textId="3F5F9304" w:rsidR="009A4C25" w:rsidRPr="00984607" w:rsidDel="00866693" w:rsidRDefault="009A4C25" w:rsidP="000D7DB6">
            <w:pPr>
              <w:pStyle w:val="BodyText"/>
              <w:rPr>
                <w:del w:id="164" w:author="Seamus Doyle" w:date="2014-10-01T20:14:00Z"/>
                <w:strike/>
              </w:rPr>
            </w:pPr>
            <w:del w:id="165" w:author="Seamus Doyle" w:date="2014-10-01T20:14:00Z">
              <w:r w:rsidRPr="00984607" w:rsidDel="00866693">
                <w:rPr>
                  <w:strike/>
                </w:rPr>
                <w:lastRenderedPageBreak/>
                <w:delText xml:space="preserve">On the other hand it might be judged that this is not the case (and therefore that there is no specified procedure for approving standards). </w:delText>
              </w:r>
            </w:del>
          </w:p>
          <w:p w14:paraId="204BA4FB" w14:textId="3B5E4191" w:rsidR="009A4C25" w:rsidRDefault="009A4C25" w:rsidP="00866693">
            <w:pPr>
              <w:pStyle w:val="BodyText"/>
            </w:pPr>
            <w:r>
              <w:t xml:space="preserve">The meaning of “other appropriate papers” is not described, but would include other low level documents. </w:t>
            </w:r>
            <w:del w:id="166" w:author="Seamus Doyle" w:date="2014-10-01T20:14:00Z">
              <w:r w:rsidRPr="004357E1" w:rsidDel="00866693">
                <w:rPr>
                  <w:strike/>
                </w:rPr>
                <w:delText>we can assume that it does not mean “submissions to other organisations”, as these are covered separately in Article 8.2.3.</w:delText>
              </w:r>
              <w:r w:rsidDel="00866693">
                <w:delText xml:space="preserve"> </w:delText>
              </w:r>
            </w:del>
          </w:p>
        </w:tc>
      </w:tr>
      <w:tr w:rsidR="009A4C25" w14:paraId="7627B508" w14:textId="77777777" w:rsidTr="00866693">
        <w:tc>
          <w:tcPr>
            <w:tcW w:w="791" w:type="pct"/>
          </w:tcPr>
          <w:p w14:paraId="0690B8DE" w14:textId="77777777" w:rsidR="009A4C25" w:rsidRDefault="009A4C25" w:rsidP="000D7DB6">
            <w:pPr>
              <w:pStyle w:val="BodyText"/>
            </w:pPr>
            <w:r>
              <w:lastRenderedPageBreak/>
              <w:t>8.2.3</w:t>
            </w:r>
          </w:p>
        </w:tc>
        <w:tc>
          <w:tcPr>
            <w:tcW w:w="1086" w:type="pct"/>
          </w:tcPr>
          <w:p w14:paraId="7910D956" w14:textId="77777777" w:rsidR="009A4C25" w:rsidRDefault="009A4C25" w:rsidP="000D7DB6">
            <w:pPr>
              <w:pStyle w:val="BodyText"/>
            </w:pPr>
            <w:r>
              <w:t>Functions of the Council</w:t>
            </w:r>
          </w:p>
        </w:tc>
        <w:tc>
          <w:tcPr>
            <w:tcW w:w="1594" w:type="pct"/>
          </w:tcPr>
          <w:p w14:paraId="166EBD65" w14:textId="77777777" w:rsidR="009A4C25" w:rsidRPr="00ED0825" w:rsidRDefault="009A4C25" w:rsidP="000D7DB6">
            <w:pPr>
              <w:pStyle w:val="ListBullet4"/>
              <w:ind w:left="360"/>
              <w:rPr>
                <w:rFonts w:ascii="Arial" w:hAnsi="Arial" w:cs="Arial"/>
              </w:rPr>
            </w:pPr>
            <w:r w:rsidRPr="00C73A2A">
              <w:rPr>
                <w:rFonts w:ascii="Arial" w:hAnsi="Arial" w:cs="Arial"/>
                <w:color w:val="4472C4" w:themeColor="accent5"/>
              </w:rPr>
              <w:t>convenes General Assemblies;</w:t>
            </w:r>
          </w:p>
        </w:tc>
        <w:tc>
          <w:tcPr>
            <w:tcW w:w="1529" w:type="pct"/>
          </w:tcPr>
          <w:p w14:paraId="316476A0" w14:textId="0007C300" w:rsidR="009A4C25" w:rsidRDefault="009A4C25" w:rsidP="00866693">
            <w:pPr>
              <w:pStyle w:val="BodyText"/>
            </w:pPr>
            <w:r>
              <w:t xml:space="preserve">Taking note of Article 7.1, </w:t>
            </w:r>
            <w:del w:id="167" w:author="Seamus Doyle" w:date="2014-10-01T20:14:00Z">
              <w:r w:rsidRPr="00333C3B" w:rsidDel="00866693">
                <w:rPr>
                  <w:strike/>
                </w:rPr>
                <w:delText>we might presume that</w:delText>
              </w:r>
              <w:r w:rsidDel="00866693">
                <w:delText xml:space="preserve"> </w:delText>
              </w:r>
            </w:del>
            <w:r>
              <w:t xml:space="preserve">the Council can convene a General Assembly to </w:t>
            </w:r>
            <w:del w:id="168" w:author="Seamus Doyle" w:date="2014-10-01T20:14:00Z">
              <w:r w:rsidRPr="00333C3B" w:rsidDel="00866693">
                <w:rPr>
                  <w:strike/>
                </w:rPr>
                <w:delText>vote on</w:delText>
              </w:r>
              <w:r w:rsidDel="00866693">
                <w:delText xml:space="preserve"> </w:delText>
              </w:r>
            </w:del>
            <w:r>
              <w:t>approve standards.</w:t>
            </w:r>
          </w:p>
        </w:tc>
      </w:tr>
      <w:tr w:rsidR="009A4C25" w14:paraId="23F3CD89" w14:textId="77777777" w:rsidTr="00866693">
        <w:tc>
          <w:tcPr>
            <w:tcW w:w="791" w:type="pct"/>
          </w:tcPr>
          <w:p w14:paraId="6C58FD19" w14:textId="77777777" w:rsidR="009A4C25" w:rsidRDefault="009A4C25" w:rsidP="000D7DB6">
            <w:pPr>
              <w:pStyle w:val="BodyText"/>
            </w:pPr>
            <w:r>
              <w:t>9</w:t>
            </w:r>
          </w:p>
        </w:tc>
        <w:tc>
          <w:tcPr>
            <w:tcW w:w="1086" w:type="pct"/>
          </w:tcPr>
          <w:p w14:paraId="2CF29867" w14:textId="77777777" w:rsidR="009A4C25" w:rsidRDefault="009A4C25" w:rsidP="000D7DB6">
            <w:pPr>
              <w:pStyle w:val="BodyText"/>
            </w:pPr>
            <w:r>
              <w:t>Committees</w:t>
            </w:r>
          </w:p>
        </w:tc>
        <w:tc>
          <w:tcPr>
            <w:tcW w:w="1594" w:type="pct"/>
          </w:tcPr>
          <w:p w14:paraId="71CD65AE" w14:textId="77777777" w:rsidR="009A4C25" w:rsidRPr="00C73A2A" w:rsidRDefault="009A4C25" w:rsidP="000D7DB6">
            <w:pPr>
              <w:pStyle w:val="BodyText"/>
              <w:rPr>
                <w:color w:val="4472C4" w:themeColor="accent5"/>
              </w:rPr>
            </w:pPr>
            <w:r w:rsidRPr="00380183">
              <w:rPr>
                <w:color w:val="4472C4" w:themeColor="accent5"/>
              </w:rPr>
              <w:t>Committees are established by the Council to study matters relevant to the aim of IALA with the objective of preparing standards, recommendations</w:t>
            </w:r>
            <w:r w:rsidRPr="00C73A2A">
              <w:rPr>
                <w:color w:val="4472C4" w:themeColor="accent5"/>
              </w:rPr>
              <w:t xml:space="preserve">, guidelines and manuals for IALA members and submissions to other organisations. </w:t>
            </w:r>
          </w:p>
          <w:p w14:paraId="6FC2C23D" w14:textId="77777777" w:rsidR="009A4C25" w:rsidRDefault="009A4C25" w:rsidP="000D7DB6">
            <w:pPr>
              <w:pStyle w:val="BodyText"/>
            </w:pPr>
            <w:r w:rsidRPr="00C73A2A">
              <w:rPr>
                <w:color w:val="4472C4" w:themeColor="accent5"/>
              </w:rPr>
              <w:t xml:space="preserve">Recommendations, </w:t>
            </w:r>
            <w:r w:rsidRPr="00380183">
              <w:rPr>
                <w:color w:val="4472C4" w:themeColor="accent5"/>
              </w:rPr>
              <w:t>guidelines, manuals and submissions require the approval of the Council.</w:t>
            </w:r>
          </w:p>
        </w:tc>
        <w:tc>
          <w:tcPr>
            <w:tcW w:w="1529" w:type="pct"/>
          </w:tcPr>
          <w:p w14:paraId="1DA28C15" w14:textId="77777777" w:rsidR="009A4C25" w:rsidRDefault="009A4C25" w:rsidP="000D7DB6">
            <w:pPr>
              <w:pStyle w:val="BodyText"/>
            </w:pPr>
            <w:r>
              <w:t xml:space="preserve">Clearly states that the Committees prepare (draft) </w:t>
            </w:r>
            <w:r w:rsidRPr="00B2334D">
              <w:t>standards, recommendations, guidelines and manuals</w:t>
            </w:r>
            <w:r>
              <w:t xml:space="preserve"> for approval by Council.</w:t>
            </w:r>
          </w:p>
          <w:p w14:paraId="7FE4C715" w14:textId="77777777" w:rsidR="009A4C25" w:rsidRDefault="009A4C25" w:rsidP="000D7DB6">
            <w:pPr>
              <w:pStyle w:val="BodyText"/>
            </w:pPr>
          </w:p>
          <w:p w14:paraId="06B67F72" w14:textId="77777777" w:rsidR="009A4C25" w:rsidRDefault="009A4C25" w:rsidP="000D7DB6">
            <w:pPr>
              <w:pStyle w:val="BodyText"/>
            </w:pPr>
          </w:p>
          <w:p w14:paraId="2243F3FC" w14:textId="77777777" w:rsidR="009A4C25" w:rsidRDefault="009A4C25" w:rsidP="000D7DB6">
            <w:pPr>
              <w:pStyle w:val="BodyText"/>
            </w:pPr>
            <w:r>
              <w:t>There is no prescribed approval process here for standards.</w:t>
            </w:r>
          </w:p>
        </w:tc>
      </w:tr>
    </w:tbl>
    <w:p w14:paraId="5B20C314" w14:textId="77777777" w:rsidR="009A4C25" w:rsidRDefault="009A4C25" w:rsidP="009A4C25">
      <w:pPr>
        <w:pStyle w:val="BodyText"/>
      </w:pPr>
    </w:p>
    <w:p w14:paraId="12E8CCF5" w14:textId="77777777" w:rsidR="009A4C25" w:rsidRPr="000A162C" w:rsidRDefault="009A4C25" w:rsidP="009A4C25">
      <w:pPr>
        <w:pStyle w:val="BodyText"/>
      </w:pPr>
      <w:r>
        <w:t>Taking note of the above table, the following points seem clear.</w:t>
      </w:r>
    </w:p>
    <w:p w14:paraId="080B7BB2" w14:textId="77777777" w:rsidR="009A4C25" w:rsidRDefault="009A4C25" w:rsidP="009A4C25">
      <w:pPr>
        <w:pStyle w:val="BodyText"/>
        <w:numPr>
          <w:ilvl w:val="0"/>
          <w:numId w:val="15"/>
        </w:numPr>
      </w:pPr>
      <w:r>
        <w:rPr>
          <w:rFonts w:cs="Arial"/>
        </w:rPr>
        <w:t>F</w:t>
      </w:r>
      <w:r w:rsidRPr="00380183">
        <w:rPr>
          <w:rFonts w:cs="Arial"/>
        </w:rPr>
        <w:t xml:space="preserve">ormulating and publishing </w:t>
      </w:r>
      <w:r>
        <w:rPr>
          <w:rFonts w:cs="Arial"/>
        </w:rPr>
        <w:t>“</w:t>
      </w:r>
      <w:r w:rsidRPr="00C73A2A">
        <w:rPr>
          <w:rFonts w:cs="Arial"/>
          <w:color w:val="4472C4" w:themeColor="accent5"/>
        </w:rPr>
        <w:t>appropriate recommendations, standards and guidelines, manuals end other appropriate papers</w:t>
      </w:r>
      <w:r>
        <w:rPr>
          <w:rFonts w:cs="Arial"/>
        </w:rPr>
        <w:t>”</w:t>
      </w:r>
      <w:r w:rsidRPr="00380183">
        <w:rPr>
          <w:rFonts w:cs="Arial"/>
        </w:rPr>
        <w:t xml:space="preserve"> </w:t>
      </w:r>
      <w:r>
        <w:t>is part of the work of IALA</w:t>
      </w:r>
    </w:p>
    <w:p w14:paraId="3B9500FB" w14:textId="77777777" w:rsidR="009A4C25" w:rsidRDefault="009A4C25" w:rsidP="009A4C25">
      <w:pPr>
        <w:pStyle w:val="BodyText"/>
        <w:numPr>
          <w:ilvl w:val="0"/>
          <w:numId w:val="15"/>
        </w:numPr>
      </w:pPr>
      <w:r>
        <w:t>Recommendations, guidelines, manuals, and “</w:t>
      </w:r>
      <w:r w:rsidRPr="00C73A2A">
        <w:rPr>
          <w:color w:val="4472C4" w:themeColor="accent5"/>
        </w:rPr>
        <w:t>other appropriate papers</w:t>
      </w:r>
      <w:r>
        <w:t>” are approved by the IALA Council. The meaning of “</w:t>
      </w:r>
      <w:r w:rsidRPr="00692302">
        <w:rPr>
          <w:color w:val="4472C4" w:themeColor="accent5"/>
        </w:rPr>
        <w:t>other appropriate papers</w:t>
      </w:r>
      <w:r>
        <w:t>” is not defined but would include other low level documents</w:t>
      </w:r>
    </w:p>
    <w:p w14:paraId="5E536231" w14:textId="01492649" w:rsidR="009A4C25" w:rsidRPr="006D382A" w:rsidDel="00866693" w:rsidRDefault="009A4C25" w:rsidP="009A4C25">
      <w:pPr>
        <w:pStyle w:val="BodyText"/>
        <w:numPr>
          <w:ilvl w:val="0"/>
          <w:numId w:val="15"/>
        </w:numPr>
        <w:rPr>
          <w:del w:id="169" w:author="Seamus Doyle" w:date="2014-10-01T20:18:00Z"/>
          <w:strike/>
        </w:rPr>
      </w:pPr>
      <w:del w:id="170" w:author="Seamus Doyle" w:date="2014-10-01T20:18:00Z">
        <w:r w:rsidRPr="006D382A" w:rsidDel="00866693">
          <w:rPr>
            <w:strike/>
          </w:rPr>
          <w:delText>There is no stated approval process for standards</w:delText>
        </w:r>
      </w:del>
    </w:p>
    <w:p w14:paraId="3FEAD6CE" w14:textId="792606F8" w:rsidR="009A4C25" w:rsidRPr="006D382A" w:rsidDel="00866693" w:rsidRDefault="009A4C25" w:rsidP="009A4C25">
      <w:pPr>
        <w:pStyle w:val="BodyText"/>
        <w:numPr>
          <w:ilvl w:val="0"/>
          <w:numId w:val="15"/>
        </w:numPr>
        <w:rPr>
          <w:del w:id="171" w:author="Seamus Doyle" w:date="2014-10-01T20:18:00Z"/>
          <w:strike/>
        </w:rPr>
      </w:pPr>
      <w:del w:id="172" w:author="Seamus Doyle" w:date="2014-10-01T20:18:00Z">
        <w:r w:rsidRPr="006D382A" w:rsidDel="00866693">
          <w:rPr>
            <w:strike/>
          </w:rPr>
          <w:delText>Council could approve standards if they fall within “</w:delText>
        </w:r>
        <w:r w:rsidRPr="006D382A" w:rsidDel="00866693">
          <w:rPr>
            <w:strike/>
            <w:color w:val="4472C4" w:themeColor="accent5"/>
          </w:rPr>
          <w:delText>other appropriate papers</w:delText>
        </w:r>
        <w:r w:rsidRPr="006D382A" w:rsidDel="00866693">
          <w:rPr>
            <w:strike/>
          </w:rPr>
          <w:delText>”</w:delText>
        </w:r>
      </w:del>
    </w:p>
    <w:p w14:paraId="2F3F70FB" w14:textId="6617223A" w:rsidR="009A4C25" w:rsidRPr="00AC3C7A" w:rsidRDefault="009A4C25" w:rsidP="009A4C25">
      <w:pPr>
        <w:pStyle w:val="BodyText"/>
        <w:numPr>
          <w:ilvl w:val="0"/>
          <w:numId w:val="15"/>
        </w:numPr>
      </w:pPr>
      <w:r>
        <w:t xml:space="preserve">The General Assembly </w:t>
      </w:r>
      <w:del w:id="173" w:author="Seamus Doyle" w:date="2014-10-01T20:19:00Z">
        <w:r w:rsidRPr="00AC3C7A" w:rsidDel="00866693">
          <w:rPr>
            <w:strike/>
          </w:rPr>
          <w:delText>could be convened by Council to</w:delText>
        </w:r>
        <w:r w:rsidRPr="00AC3C7A" w:rsidDel="00866693">
          <w:delText xml:space="preserve"> </w:delText>
        </w:r>
      </w:del>
      <w:r w:rsidRPr="00AC3C7A">
        <w:rPr>
          <w:rPrChange w:id="174" w:author="Seamus Doyle" w:date="2014-10-01T20:19:00Z">
            <w:rPr>
              <w:highlight w:val="yellow"/>
            </w:rPr>
          </w:rPrChange>
        </w:rPr>
        <w:t>should ordinarily approve standards at the next session.</w:t>
      </w:r>
    </w:p>
    <w:p w14:paraId="2FDE2659" w14:textId="77777777" w:rsidR="009A4C25" w:rsidRDefault="009A4C25" w:rsidP="009A4C25">
      <w:pPr>
        <w:pStyle w:val="BodyText"/>
      </w:pPr>
    </w:p>
    <w:p w14:paraId="78720403" w14:textId="77777777" w:rsidR="009A4C25" w:rsidRDefault="009A4C25" w:rsidP="009A4C25">
      <w:pPr>
        <w:pStyle w:val="Heading2"/>
      </w:pPr>
      <w:r>
        <w:t>Content of the IALA Strategic Vision 2014-2026</w:t>
      </w:r>
    </w:p>
    <w:p w14:paraId="4910E592" w14:textId="77777777" w:rsidR="009A4C25" w:rsidRDefault="009A4C25" w:rsidP="009A4C25">
      <w:pPr>
        <w:pStyle w:val="BodyText"/>
      </w:pPr>
      <w:r>
        <w:t>It is valuable to look again at the IALA Strategic Vision, where we find the following. (Emphasis added by the Secretariat.)</w:t>
      </w:r>
    </w:p>
    <w:p w14:paraId="2843DCE5" w14:textId="77777777" w:rsidR="009A4C25" w:rsidRPr="00A36334" w:rsidRDefault="009A4C25" w:rsidP="009A4C25">
      <w:pPr>
        <w:pStyle w:val="BodyText"/>
        <w:ind w:left="360"/>
        <w:rPr>
          <w:b/>
          <w:lang w:eastAsia="de-DE"/>
        </w:rPr>
      </w:pPr>
      <w:r>
        <w:rPr>
          <w:b/>
          <w:lang w:eastAsia="de-DE"/>
        </w:rPr>
        <w:t xml:space="preserve">From </w:t>
      </w:r>
      <w:r w:rsidRPr="00A36334">
        <w:rPr>
          <w:b/>
          <w:lang w:eastAsia="de-DE"/>
        </w:rPr>
        <w:t>Goals for 2026</w:t>
      </w:r>
    </w:p>
    <w:p w14:paraId="4E7E0246" w14:textId="77777777" w:rsidR="009A4C25" w:rsidRPr="00D63FD4" w:rsidRDefault="009A4C25" w:rsidP="009A4C25">
      <w:pPr>
        <w:pStyle w:val="BodyText"/>
        <w:numPr>
          <w:ilvl w:val="0"/>
          <w:numId w:val="4"/>
        </w:numPr>
        <w:ind w:left="1080"/>
        <w:rPr>
          <w:lang w:eastAsia="de-DE"/>
        </w:rPr>
      </w:pPr>
      <w:r w:rsidRPr="00A36334">
        <w:rPr>
          <w:lang w:eastAsia="de-DE"/>
        </w:rPr>
        <w:t xml:space="preserve">G1 - Ensure that aids to navigation systems and related services, including e-Navigation, Vessel Traffic Services, and emerging technologies, are </w:t>
      </w:r>
      <w:r w:rsidRPr="00D63FD4">
        <w:rPr>
          <w:lang w:eastAsia="de-DE"/>
        </w:rPr>
        <w:t xml:space="preserve">harmonised through international cooperation and the </w:t>
      </w:r>
      <w:r w:rsidRPr="00D63FD4">
        <w:rPr>
          <w:u w:val="single"/>
          <w:lang w:eastAsia="de-DE"/>
        </w:rPr>
        <w:t>provision of standards</w:t>
      </w:r>
    </w:p>
    <w:p w14:paraId="532A2367" w14:textId="77777777" w:rsidR="009A4C25" w:rsidRPr="00D63FD4" w:rsidRDefault="009A4C25" w:rsidP="009A4C25">
      <w:pPr>
        <w:pStyle w:val="BodyText"/>
        <w:ind w:left="360"/>
        <w:rPr>
          <w:b/>
          <w:lang w:eastAsia="de-DE"/>
        </w:rPr>
      </w:pPr>
      <w:r w:rsidRPr="00D63FD4">
        <w:rPr>
          <w:b/>
          <w:lang w:eastAsia="de-DE"/>
        </w:rPr>
        <w:t>From Strategy for 2014-2026</w:t>
      </w:r>
    </w:p>
    <w:p w14:paraId="129CF672" w14:textId="77777777" w:rsidR="009A4C25" w:rsidRDefault="009A4C25" w:rsidP="009A4C25">
      <w:pPr>
        <w:pStyle w:val="BodyText"/>
        <w:numPr>
          <w:ilvl w:val="0"/>
          <w:numId w:val="4"/>
        </w:numPr>
        <w:ind w:left="1080"/>
        <w:rPr>
          <w:lang w:eastAsia="de-DE"/>
        </w:rPr>
      </w:pPr>
      <w:r w:rsidRPr="00D63FD4">
        <w:rPr>
          <w:lang w:eastAsia="de-DE"/>
        </w:rPr>
        <w:t xml:space="preserve">G1 S1 - Develop standards suitable for direct citation by States </w:t>
      </w:r>
      <w:r w:rsidRPr="00D63FD4">
        <w:rPr>
          <w:u w:val="single"/>
          <w:lang w:eastAsia="de-DE"/>
        </w:rPr>
        <w:t>in areas deemed important by the General Assembly</w:t>
      </w:r>
      <w:r w:rsidRPr="00D63FD4">
        <w:rPr>
          <w:lang w:eastAsia="de-DE"/>
        </w:rPr>
        <w:t>, and continue to improve strong governance</w:t>
      </w:r>
      <w:r w:rsidRPr="00844BE5">
        <w:rPr>
          <w:lang w:eastAsia="de-DE"/>
        </w:rPr>
        <w:t xml:space="preserve">, including </w:t>
      </w:r>
      <w:r w:rsidRPr="00C73A2A">
        <w:rPr>
          <w:u w:val="single"/>
          <w:lang w:eastAsia="de-DE"/>
        </w:rPr>
        <w:t>document policy and procedure for standards</w:t>
      </w:r>
    </w:p>
    <w:p w14:paraId="2AA72697" w14:textId="77777777" w:rsidR="009A4C25" w:rsidRDefault="009A4C25" w:rsidP="009A4C25">
      <w:pPr>
        <w:pStyle w:val="BodyText"/>
      </w:pPr>
    </w:p>
    <w:p w14:paraId="69804B04" w14:textId="77777777" w:rsidR="009A4C25" w:rsidRDefault="009A4C25" w:rsidP="009A4C25">
      <w:pPr>
        <w:pStyle w:val="BodyText"/>
      </w:pPr>
      <w:r>
        <w:t xml:space="preserve">The IALA Council, in approving the Strategic Vision, presumably envisaged that the IALA General Assembly would determine the areas in which IALA standards should be developed. If this is so, then the approval process for standards should involve a decision by the General Assembly. </w:t>
      </w:r>
    </w:p>
    <w:p w14:paraId="79CAC253" w14:textId="77777777" w:rsidR="009A4C25" w:rsidRDefault="009A4C25" w:rsidP="009A4C25">
      <w:pPr>
        <w:pStyle w:val="BodyText"/>
      </w:pPr>
      <w:r>
        <w:t>This decision might be via an instruction or guidance to Council to proceed in a specific way with the approval of standards, for example by the General Assembly deciding that Council can approve some or all standards. Another way would be for the General Assembly to vote on individual draft standards, after being convened for that purpose by the Council.</w:t>
      </w:r>
    </w:p>
    <w:p w14:paraId="728DDD3D" w14:textId="77777777" w:rsidR="009A4C25" w:rsidRDefault="009A4C25" w:rsidP="009A4C25">
      <w:pPr>
        <w:pStyle w:val="Heading1"/>
      </w:pPr>
      <w:r>
        <w:t>approval of documents</w:t>
      </w:r>
    </w:p>
    <w:p w14:paraId="476D6D5D" w14:textId="77777777" w:rsidR="009A4C25" w:rsidRDefault="009A4C25" w:rsidP="009A4C25">
      <w:pPr>
        <w:pStyle w:val="Heading2"/>
        <w:rPr>
          <w:lang w:eastAsia="de-DE"/>
        </w:rPr>
      </w:pPr>
      <w:r>
        <w:rPr>
          <w:lang w:eastAsia="de-DE"/>
        </w:rPr>
        <w:t>Provisions in the Constitution</w:t>
      </w:r>
    </w:p>
    <w:p w14:paraId="4C095A88" w14:textId="77777777" w:rsidR="009A4C25" w:rsidRDefault="009A4C25" w:rsidP="009A4C25">
      <w:pPr>
        <w:pStyle w:val="BodyText"/>
        <w:rPr>
          <w:lang w:eastAsia="de-DE"/>
        </w:rPr>
      </w:pPr>
      <w:r>
        <w:rPr>
          <w:lang w:eastAsia="de-DE"/>
        </w:rPr>
        <w:t>Recommendations, guidelines, and manuals should be approved by Council, according to the Constitution.</w:t>
      </w:r>
    </w:p>
    <w:p w14:paraId="1DE2F3C4" w14:textId="78A29195" w:rsidR="009A4C25" w:rsidRDefault="009A4C25" w:rsidP="009A4C25">
      <w:pPr>
        <w:pStyle w:val="BodyText"/>
        <w:rPr>
          <w:lang w:eastAsia="de-DE"/>
        </w:rPr>
      </w:pPr>
      <w:r>
        <w:rPr>
          <w:lang w:eastAsia="de-DE"/>
        </w:rPr>
        <w:t xml:space="preserve">Model Courses are presently approved by the WWA Board and </w:t>
      </w:r>
      <w:del w:id="175" w:author="Seamus Doyle" w:date="2014-10-01T20:19:00Z">
        <w:r w:rsidRPr="00AC3C7A" w:rsidDel="00AC3C7A">
          <w:rPr>
            <w:strike/>
            <w:lang w:eastAsia="de-DE"/>
          </w:rPr>
          <w:delText>noted</w:delText>
        </w:r>
        <w:r w:rsidRPr="00AC3C7A" w:rsidDel="00AC3C7A">
          <w:rPr>
            <w:lang w:eastAsia="de-DE"/>
          </w:rPr>
          <w:delText xml:space="preserve"> </w:delText>
        </w:r>
      </w:del>
      <w:r w:rsidRPr="00AC3C7A">
        <w:rPr>
          <w:lang w:eastAsia="de-DE"/>
          <w:rPrChange w:id="176" w:author="Seamus Doyle" w:date="2014-10-01T20:19:00Z">
            <w:rPr>
              <w:highlight w:val="yellow"/>
              <w:lang w:eastAsia="de-DE"/>
            </w:rPr>
          </w:rPrChange>
        </w:rPr>
        <w:t>endorsed b</w:t>
      </w:r>
      <w:r>
        <w:rPr>
          <w:lang w:eastAsia="de-DE"/>
        </w:rPr>
        <w:t>y the Council.</w:t>
      </w:r>
    </w:p>
    <w:p w14:paraId="26AE704F" w14:textId="29E9715B" w:rsidR="009A4C25" w:rsidRPr="00AC3C7A" w:rsidDel="00AC3C7A" w:rsidRDefault="009A4C25" w:rsidP="009A4C25">
      <w:pPr>
        <w:pStyle w:val="BodyText"/>
        <w:rPr>
          <w:del w:id="177" w:author="Seamus Doyle" w:date="2014-10-01T20:19:00Z"/>
          <w:strike/>
          <w:lang w:eastAsia="de-DE"/>
        </w:rPr>
      </w:pPr>
      <w:del w:id="178" w:author="Seamus Doyle" w:date="2014-10-01T20:19:00Z">
        <w:r w:rsidRPr="00AC3C7A" w:rsidDel="00AC3C7A">
          <w:rPr>
            <w:strike/>
            <w:lang w:eastAsia="de-DE"/>
          </w:rPr>
          <w:delText xml:space="preserve">Standards have no clear approval process in the Constitution. If they are considered as “other appropriate documents” then they can or could be approved by Council. </w:delText>
        </w:r>
      </w:del>
    </w:p>
    <w:p w14:paraId="0D1752D4" w14:textId="1EE2A690" w:rsidR="009A4C25" w:rsidRDefault="009A4C25" w:rsidP="009A4C25">
      <w:pPr>
        <w:pStyle w:val="BodyText"/>
        <w:rPr>
          <w:lang w:eastAsia="de-DE"/>
        </w:rPr>
      </w:pPr>
      <w:del w:id="179" w:author="Seamus Doyle" w:date="2014-10-01T20:19:00Z">
        <w:r w:rsidRPr="00AC3C7A" w:rsidDel="00AC3C7A">
          <w:rPr>
            <w:strike/>
            <w:lang w:eastAsia="de-DE"/>
          </w:rPr>
          <w:delText>However</w:delText>
        </w:r>
        <w:r w:rsidRPr="00AC3C7A" w:rsidDel="00AC3C7A">
          <w:rPr>
            <w:lang w:eastAsia="de-DE"/>
          </w:rPr>
          <w:delText xml:space="preserve"> </w:delText>
        </w:r>
      </w:del>
      <w:r w:rsidRPr="00AC3C7A">
        <w:rPr>
          <w:lang w:eastAsia="de-DE"/>
          <w:rPrChange w:id="180" w:author="Seamus Doyle" w:date="2014-10-01T20:19:00Z">
            <w:rPr>
              <w:highlight w:val="yellow"/>
              <w:lang w:eastAsia="de-DE"/>
            </w:rPr>
          </w:rPrChange>
        </w:rPr>
        <w:t>If I</w:t>
      </w:r>
      <w:r>
        <w:rPr>
          <w:lang w:eastAsia="de-DE"/>
        </w:rPr>
        <w:t>ALA is to “d</w:t>
      </w:r>
      <w:r w:rsidRPr="00844BE5">
        <w:rPr>
          <w:lang w:eastAsia="de-DE"/>
        </w:rPr>
        <w:t>evelop standards suitable for direct citation by States in areas deemed important by the General Assembly</w:t>
      </w:r>
      <w:r>
        <w:rPr>
          <w:rStyle w:val="FootnoteReference"/>
          <w:lang w:eastAsia="de-DE"/>
        </w:rPr>
        <w:footnoteReference w:id="1"/>
      </w:r>
      <w:r>
        <w:rPr>
          <w:lang w:eastAsia="de-DE"/>
        </w:rPr>
        <w:t>” then</w:t>
      </w:r>
      <w:del w:id="182" w:author="Seamus Doyle" w:date="2014-10-01T20:20:00Z">
        <w:r w:rsidRPr="00AC3C7A" w:rsidDel="00AC3C7A">
          <w:rPr>
            <w:lang w:eastAsia="de-DE"/>
          </w:rPr>
          <w:delText>,</w:delText>
        </w:r>
      </w:del>
      <w:r w:rsidRPr="00AC3C7A">
        <w:rPr>
          <w:lang w:eastAsia="de-DE"/>
        </w:rPr>
        <w:t xml:space="preserve"> </w:t>
      </w:r>
      <w:del w:id="183" w:author="Seamus Doyle" w:date="2014-10-01T20:19:00Z">
        <w:r w:rsidRPr="00AC3C7A" w:rsidDel="00AC3C7A">
          <w:rPr>
            <w:strike/>
            <w:lang w:eastAsia="de-DE"/>
          </w:rPr>
          <w:delText>as stated above,</w:delText>
        </w:r>
        <w:r w:rsidRPr="00AC3C7A" w:rsidDel="00AC3C7A">
          <w:rPr>
            <w:lang w:eastAsia="de-DE"/>
          </w:rPr>
          <w:delText xml:space="preserve"> </w:delText>
        </w:r>
        <w:r w:rsidRPr="00AC3C7A" w:rsidDel="00AC3C7A">
          <w:rPr>
            <w:strike/>
            <w:lang w:eastAsia="de-DE"/>
          </w:rPr>
          <w:delText>one</w:delText>
        </w:r>
        <w:r w:rsidRPr="00AC3C7A" w:rsidDel="00AC3C7A">
          <w:rPr>
            <w:lang w:eastAsia="de-DE"/>
          </w:rPr>
          <w:delText xml:space="preserve"> </w:delText>
        </w:r>
      </w:del>
      <w:r w:rsidRPr="00AC3C7A">
        <w:rPr>
          <w:lang w:eastAsia="de-DE"/>
          <w:rPrChange w:id="184" w:author="Seamus Doyle" w:date="2014-10-01T20:20:00Z">
            <w:rPr>
              <w:highlight w:val="yellow"/>
              <w:lang w:eastAsia="de-DE"/>
            </w:rPr>
          </w:rPrChange>
        </w:rPr>
        <w:t>the method</w:t>
      </w:r>
      <w:r>
        <w:rPr>
          <w:lang w:eastAsia="de-DE"/>
        </w:rPr>
        <w:t xml:space="preserve"> for their approval is </w:t>
      </w:r>
      <w:r w:rsidRPr="00AC3C7A">
        <w:rPr>
          <w:lang w:eastAsia="de-DE"/>
        </w:rPr>
        <w:t xml:space="preserve">by </w:t>
      </w:r>
      <w:del w:id="185" w:author="Seamus Doyle" w:date="2014-10-01T20:20:00Z">
        <w:r w:rsidRPr="00AC3C7A" w:rsidDel="00AC3C7A">
          <w:rPr>
            <w:strike/>
            <w:lang w:eastAsia="de-DE"/>
          </w:rPr>
          <w:delText>voting at</w:delText>
        </w:r>
        <w:r w:rsidRPr="00AC3C7A" w:rsidDel="00AC3C7A">
          <w:rPr>
            <w:lang w:eastAsia="de-DE"/>
          </w:rPr>
          <w:delText xml:space="preserve"> </w:delText>
        </w:r>
        <w:r w:rsidRPr="00AC3C7A" w:rsidDel="00AC3C7A">
          <w:rPr>
            <w:strike/>
            <w:lang w:eastAsia="de-DE"/>
          </w:rPr>
          <w:delText>a</w:delText>
        </w:r>
        <w:r w:rsidRPr="00AC3C7A" w:rsidDel="00AC3C7A">
          <w:rPr>
            <w:lang w:eastAsia="de-DE"/>
          </w:rPr>
          <w:delText xml:space="preserve"> </w:delText>
        </w:r>
      </w:del>
      <w:r w:rsidRPr="00AC3C7A">
        <w:rPr>
          <w:lang w:eastAsia="de-DE"/>
          <w:rPrChange w:id="186" w:author="Seamus Doyle" w:date="2014-10-01T20:20:00Z">
            <w:rPr>
              <w:highlight w:val="yellow"/>
              <w:lang w:eastAsia="de-DE"/>
            </w:rPr>
          </w:rPrChange>
        </w:rPr>
        <w:t>the</w:t>
      </w:r>
      <w:r>
        <w:rPr>
          <w:lang w:eastAsia="de-DE"/>
        </w:rPr>
        <w:t xml:space="preserve"> General Assembly.</w:t>
      </w:r>
    </w:p>
    <w:p w14:paraId="52D15778" w14:textId="77777777" w:rsidR="009A4C25" w:rsidRDefault="009A4C25" w:rsidP="009A4C25">
      <w:pPr>
        <w:pStyle w:val="Heading2"/>
        <w:rPr>
          <w:lang w:eastAsia="de-DE"/>
        </w:rPr>
      </w:pPr>
      <w:r>
        <w:rPr>
          <w:lang w:eastAsia="de-DE"/>
        </w:rPr>
        <w:t>Proposed approval scheme</w:t>
      </w:r>
    </w:p>
    <w:p w14:paraId="4415893C" w14:textId="77777777" w:rsidR="009A4C25" w:rsidRDefault="009A4C25" w:rsidP="009A4C25">
      <w:pPr>
        <w:pStyle w:val="BodyText"/>
        <w:rPr>
          <w:lang w:eastAsia="de-DE"/>
        </w:rPr>
      </w:pPr>
      <w:r>
        <w:rPr>
          <w:lang w:eastAsia="de-DE"/>
        </w:rPr>
        <w:t>The approval mechanism for all IALA guidance documents is proposed in the table, at 8.3.</w:t>
      </w:r>
    </w:p>
    <w:p w14:paraId="093E9931" w14:textId="77777777" w:rsidR="009A4C25" w:rsidRDefault="009A4C25" w:rsidP="009A4C25">
      <w:pPr>
        <w:pStyle w:val="BodyText"/>
        <w:rPr>
          <w:lang w:eastAsia="de-DE"/>
        </w:rPr>
      </w:pPr>
      <w:r>
        <w:rPr>
          <w:lang w:eastAsia="de-DE"/>
        </w:rPr>
        <w:t>The following comments apply to the table.</w:t>
      </w:r>
    </w:p>
    <w:p w14:paraId="4187B0D6" w14:textId="77777777" w:rsidR="009A4C25" w:rsidRDefault="009A4C25">
      <w:pPr>
        <w:pStyle w:val="BodyText"/>
        <w:numPr>
          <w:ilvl w:val="0"/>
          <w:numId w:val="36"/>
        </w:numPr>
        <w:rPr>
          <w:lang w:eastAsia="de-DE"/>
        </w:rPr>
        <w:pPrChange w:id="187" w:author="Michael Card" w:date="2014-10-03T13:06:00Z">
          <w:pPr>
            <w:pStyle w:val="BodyText"/>
            <w:numPr>
              <w:numId w:val="25"/>
            </w:numPr>
            <w:ind w:left="1080" w:hanging="360"/>
          </w:pPr>
        </w:pPrChange>
      </w:pPr>
      <w:r>
        <w:rPr>
          <w:lang w:eastAsia="de-DE"/>
        </w:rPr>
        <w:t>The process for securing General Assembly approval (or rejection) of a draft standard might  involve  a series of actions</w:t>
      </w:r>
    </w:p>
    <w:p w14:paraId="0D97D8E3" w14:textId="77777777" w:rsidR="009A4C25" w:rsidRDefault="009A4C25">
      <w:pPr>
        <w:pStyle w:val="BodyText"/>
        <w:numPr>
          <w:ilvl w:val="1"/>
          <w:numId w:val="36"/>
        </w:numPr>
        <w:rPr>
          <w:lang w:eastAsia="de-DE"/>
        </w:rPr>
        <w:pPrChange w:id="188" w:author="Michael Card" w:date="2014-10-03T13:06:00Z">
          <w:pPr>
            <w:pStyle w:val="BodyText"/>
            <w:numPr>
              <w:ilvl w:val="1"/>
              <w:numId w:val="25"/>
            </w:numPr>
            <w:ind w:left="1440" w:hanging="360"/>
          </w:pPr>
        </w:pPrChange>
      </w:pPr>
      <w:r>
        <w:rPr>
          <w:lang w:eastAsia="de-DE"/>
        </w:rPr>
        <w:t>The  draft standard is  developed by the Committee(s)</w:t>
      </w:r>
    </w:p>
    <w:p w14:paraId="15683976" w14:textId="781CAEBC" w:rsidR="009A4C25" w:rsidRPr="00AC3C7A" w:rsidRDefault="009A4C25">
      <w:pPr>
        <w:pStyle w:val="BodyText"/>
        <w:numPr>
          <w:ilvl w:val="1"/>
          <w:numId w:val="36"/>
        </w:numPr>
        <w:rPr>
          <w:lang w:eastAsia="de-DE"/>
        </w:rPr>
        <w:pPrChange w:id="189" w:author="Michael Card" w:date="2014-10-03T13:06:00Z">
          <w:pPr>
            <w:pStyle w:val="BodyText"/>
            <w:numPr>
              <w:ilvl w:val="1"/>
              <w:numId w:val="25"/>
            </w:numPr>
            <w:ind w:left="1440" w:hanging="360"/>
          </w:pPr>
        </w:pPrChange>
      </w:pPr>
      <w:r w:rsidRPr="00AC3C7A">
        <w:rPr>
          <w:lang w:eastAsia="de-DE"/>
        </w:rPr>
        <w:t>PAP considers it</w:t>
      </w:r>
      <w:del w:id="190" w:author="Seamus Doyle" w:date="2014-10-01T20:20:00Z">
        <w:r w:rsidRPr="00AC3C7A" w:rsidDel="00AC3C7A">
          <w:rPr>
            <w:strike/>
            <w:lang w:eastAsia="de-DE"/>
          </w:rPr>
          <w:delText>, and if in agreement</w:delText>
        </w:r>
      </w:del>
      <w:r w:rsidRPr="00AC3C7A">
        <w:rPr>
          <w:lang w:eastAsia="de-DE"/>
        </w:rPr>
        <w:t xml:space="preserve"> forwards the draft standard to Council for consideration</w:t>
      </w:r>
    </w:p>
    <w:p w14:paraId="5A7111CC" w14:textId="642A0824" w:rsidR="009A4C25" w:rsidRPr="00AC3C7A" w:rsidRDefault="009A4C25">
      <w:pPr>
        <w:pStyle w:val="BodyText"/>
        <w:numPr>
          <w:ilvl w:val="1"/>
          <w:numId w:val="36"/>
        </w:numPr>
        <w:rPr>
          <w:lang w:eastAsia="de-DE"/>
        </w:rPr>
        <w:pPrChange w:id="191" w:author="Michael Card" w:date="2014-10-03T13:06:00Z">
          <w:pPr>
            <w:pStyle w:val="BodyText"/>
            <w:numPr>
              <w:ilvl w:val="1"/>
              <w:numId w:val="25"/>
            </w:numPr>
            <w:ind w:left="1440" w:hanging="360"/>
          </w:pPr>
        </w:pPrChange>
      </w:pPr>
      <w:del w:id="192" w:author="Seamus Doyle" w:date="2014-10-01T20:20:00Z">
        <w:r w:rsidRPr="00AC3C7A" w:rsidDel="00AC3C7A">
          <w:rPr>
            <w:strike/>
            <w:lang w:eastAsia="de-DE"/>
          </w:rPr>
          <w:lastRenderedPageBreak/>
          <w:delText>If agreeing to the need for a standard,</w:delText>
        </w:r>
        <w:r w:rsidRPr="00AC3C7A" w:rsidDel="00AC3C7A">
          <w:rPr>
            <w:lang w:eastAsia="de-DE"/>
          </w:rPr>
          <w:delText xml:space="preserve"> </w:delText>
        </w:r>
      </w:del>
      <w:r w:rsidRPr="00AC3C7A">
        <w:rPr>
          <w:lang w:eastAsia="de-DE"/>
          <w:rPrChange w:id="193" w:author="Seamus Doyle" w:date="2014-10-01T20:20:00Z">
            <w:rPr>
              <w:highlight w:val="yellow"/>
              <w:lang w:eastAsia="de-DE"/>
            </w:rPr>
          </w:rPrChange>
        </w:rPr>
        <w:t xml:space="preserve">If Council decides that there is a need for a standard it submits the draft to the IALA General Assembly for approval. </w:t>
      </w:r>
    </w:p>
    <w:p w14:paraId="3EC4A636" w14:textId="4BB04E40" w:rsidR="009A4C25" w:rsidRDefault="009A4C25">
      <w:pPr>
        <w:pStyle w:val="BodyText"/>
        <w:numPr>
          <w:ilvl w:val="1"/>
          <w:numId w:val="36"/>
        </w:numPr>
        <w:rPr>
          <w:lang w:eastAsia="de-DE"/>
        </w:rPr>
        <w:pPrChange w:id="194" w:author="Michael Card" w:date="2014-10-03T13:06:00Z">
          <w:pPr>
            <w:pStyle w:val="BodyText"/>
            <w:numPr>
              <w:ilvl w:val="1"/>
              <w:numId w:val="25"/>
            </w:numPr>
            <w:ind w:left="1440" w:hanging="360"/>
          </w:pPr>
        </w:pPrChange>
      </w:pPr>
      <w:r>
        <w:rPr>
          <w:lang w:eastAsia="de-DE"/>
        </w:rPr>
        <w:t xml:space="preserve">The General Assembly </w:t>
      </w:r>
      <w:del w:id="195" w:author="Seamus Doyle" w:date="2014-10-01T20:20:00Z">
        <w:r w:rsidRPr="00AC3C7A" w:rsidDel="00AC3C7A">
          <w:rPr>
            <w:strike/>
            <w:lang w:eastAsia="de-DE"/>
          </w:rPr>
          <w:delText>votes</w:delText>
        </w:r>
        <w:r w:rsidRPr="00AC3C7A" w:rsidDel="00AC3C7A">
          <w:rPr>
            <w:lang w:eastAsia="de-DE"/>
          </w:rPr>
          <w:delText xml:space="preserve"> </w:delText>
        </w:r>
      </w:del>
      <w:r w:rsidRPr="00AC3C7A">
        <w:rPr>
          <w:lang w:eastAsia="de-DE"/>
          <w:rPrChange w:id="196" w:author="Seamus Doyle" w:date="2014-10-01T20:21:00Z">
            <w:rPr>
              <w:highlight w:val="yellow"/>
              <w:lang w:eastAsia="de-DE"/>
            </w:rPr>
          </w:rPrChange>
        </w:rPr>
        <w:t>decides</w:t>
      </w:r>
      <w:r>
        <w:rPr>
          <w:lang w:eastAsia="de-DE"/>
        </w:rPr>
        <w:t xml:space="preserve"> in accordance with </w:t>
      </w:r>
      <w:r w:rsidRPr="00AC3C7A">
        <w:rPr>
          <w:lang w:eastAsia="de-DE"/>
        </w:rPr>
        <w:t>Article 7.</w:t>
      </w:r>
      <w:del w:id="197" w:author="Seamus Doyle" w:date="2014-10-01T20:21:00Z">
        <w:r w:rsidRPr="00AC3C7A" w:rsidDel="00AC3C7A">
          <w:rPr>
            <w:strike/>
            <w:lang w:eastAsia="de-DE"/>
          </w:rPr>
          <w:delText>3</w:delText>
        </w:r>
      </w:del>
      <w:r w:rsidRPr="00AC3C7A">
        <w:rPr>
          <w:lang w:eastAsia="de-DE"/>
          <w:rPrChange w:id="198" w:author="Seamus Doyle" w:date="2014-10-01T20:21:00Z">
            <w:rPr>
              <w:highlight w:val="yellow"/>
              <w:lang w:eastAsia="de-DE"/>
            </w:rPr>
          </w:rPrChange>
        </w:rPr>
        <w:t>1</w:t>
      </w:r>
      <w:r>
        <w:rPr>
          <w:lang w:eastAsia="de-DE"/>
        </w:rPr>
        <w:t xml:space="preserve"> of the Constitution</w:t>
      </w:r>
    </w:p>
    <w:p w14:paraId="19293D10" w14:textId="51F61389" w:rsidR="009A4C25" w:rsidDel="00D607B2" w:rsidRDefault="009A4C25">
      <w:pPr>
        <w:pStyle w:val="BodyText"/>
        <w:numPr>
          <w:ilvl w:val="0"/>
          <w:numId w:val="36"/>
        </w:numPr>
        <w:rPr>
          <w:del w:id="199" w:author="Michael Card" w:date="2014-10-03T13:07:00Z"/>
          <w:lang w:eastAsia="de-DE"/>
        </w:rPr>
        <w:pPrChange w:id="200" w:author="Michael Card" w:date="2014-10-03T13:07:00Z">
          <w:pPr>
            <w:pStyle w:val="BodyText"/>
            <w:numPr>
              <w:numId w:val="25"/>
            </w:numPr>
            <w:ind w:left="1080" w:hanging="360"/>
          </w:pPr>
        </w:pPrChange>
      </w:pPr>
      <w:r>
        <w:rPr>
          <w:lang w:eastAsia="de-DE"/>
        </w:rPr>
        <w:t>The decision of a General Assembly by simple majority of votes cast is defined by Article 7.3</w:t>
      </w:r>
    </w:p>
    <w:p w14:paraId="4BFF3D8D" w14:textId="77777777" w:rsidR="00D607B2" w:rsidRDefault="00D607B2">
      <w:pPr>
        <w:pStyle w:val="BodyText"/>
        <w:numPr>
          <w:ilvl w:val="0"/>
          <w:numId w:val="36"/>
        </w:numPr>
        <w:rPr>
          <w:ins w:id="201" w:author="Michael Card" w:date="2014-10-03T13:07:00Z"/>
          <w:lang w:eastAsia="de-DE"/>
        </w:rPr>
        <w:pPrChange w:id="202" w:author="Michael Card" w:date="2014-10-03T13:06:00Z">
          <w:pPr>
            <w:pStyle w:val="BodyText"/>
            <w:numPr>
              <w:numId w:val="25"/>
            </w:numPr>
            <w:ind w:left="1080" w:hanging="360"/>
          </w:pPr>
        </w:pPrChange>
      </w:pPr>
    </w:p>
    <w:p w14:paraId="5E184150" w14:textId="716D271D" w:rsidR="009A4C25" w:rsidDel="00DF4B41" w:rsidRDefault="009A4C25">
      <w:pPr>
        <w:pStyle w:val="BodyText"/>
        <w:numPr>
          <w:ilvl w:val="0"/>
          <w:numId w:val="36"/>
        </w:numPr>
        <w:rPr>
          <w:del w:id="203" w:author="Seamus Doyle" w:date="2014-10-02T08:08:00Z"/>
          <w:lang w:eastAsia="de-DE"/>
        </w:rPr>
        <w:pPrChange w:id="204" w:author="Michael Card" w:date="2014-10-03T13:07:00Z">
          <w:pPr>
            <w:pStyle w:val="BodyText"/>
            <w:numPr>
              <w:numId w:val="25"/>
            </w:numPr>
            <w:ind w:left="1080" w:hanging="360"/>
          </w:pPr>
        </w:pPrChange>
      </w:pPr>
      <w:del w:id="205" w:author="Seamus Doyle" w:date="2014-10-02T08:08:00Z">
        <w:r w:rsidDel="00DF4B41">
          <w:rPr>
            <w:lang w:eastAsia="de-DE"/>
          </w:rPr>
          <w:delText xml:space="preserve">The note under the following table suggests that Council might delegate its approval powers for  guidelines </w:delText>
        </w:r>
        <w:r w:rsidRPr="00D607B2" w:rsidDel="00DF4B41">
          <w:rPr>
            <w:lang w:eastAsia="de-DE"/>
            <w:rPrChange w:id="206" w:author="Michael Card" w:date="2014-10-03T13:05:00Z">
              <w:rPr>
                <w:highlight w:val="yellow"/>
                <w:lang w:eastAsia="de-DE"/>
              </w:rPr>
            </w:rPrChange>
          </w:rPr>
          <w:delText>[and recommendations]</w:delText>
        </w:r>
        <w:r w:rsidDel="00DF4B41">
          <w:rPr>
            <w:lang w:eastAsia="de-DE"/>
          </w:rPr>
          <w:delText xml:space="preserve">, and retain approval power for draft standards which are to go to General Assembly and for  </w:delText>
        </w:r>
        <w:r w:rsidRPr="00AC3C7A" w:rsidDel="00DF4B41">
          <w:rPr>
            <w:lang w:eastAsia="de-DE"/>
          </w:rPr>
          <w:delText>recommendations</w:delText>
        </w:r>
        <w:r w:rsidRPr="00D607B2" w:rsidDel="00DF4B41">
          <w:rPr>
            <w:rPrChange w:id="207" w:author="Michael Card" w:date="2014-10-03T13:05:00Z">
              <w:rPr>
                <w:rStyle w:val="FootnoteReference"/>
                <w:highlight w:val="yellow"/>
                <w:lang w:eastAsia="de-DE"/>
              </w:rPr>
            </w:rPrChange>
          </w:rPr>
          <w:footnoteReference w:id="2"/>
        </w:r>
      </w:del>
    </w:p>
    <w:p w14:paraId="638E843C" w14:textId="11A3C0A6" w:rsidR="009A4C25" w:rsidRPr="00D607B2" w:rsidDel="00AC3C7A" w:rsidRDefault="009A4C25">
      <w:pPr>
        <w:pStyle w:val="BodyText"/>
        <w:rPr>
          <w:del w:id="210" w:author="Seamus Doyle" w:date="2014-10-01T20:22:00Z"/>
          <w:lang w:eastAsia="de-DE"/>
          <w:rPrChange w:id="211" w:author="Michael Card" w:date="2014-10-03T13:05:00Z">
            <w:rPr>
              <w:del w:id="212" w:author="Seamus Doyle" w:date="2014-10-01T20:22:00Z"/>
              <w:strike/>
              <w:lang w:eastAsia="de-DE"/>
            </w:rPr>
          </w:rPrChange>
        </w:rPr>
        <w:pPrChange w:id="213" w:author="Michael Card" w:date="2014-10-03T13:07:00Z">
          <w:pPr>
            <w:pStyle w:val="BodyText"/>
            <w:ind w:left="720"/>
          </w:pPr>
        </w:pPrChange>
      </w:pPr>
      <w:del w:id="214" w:author="Seamus Doyle" w:date="2014-10-01T20:22:00Z">
        <w:r w:rsidRPr="00D607B2" w:rsidDel="00AC3C7A">
          <w:rPr>
            <w:lang w:eastAsia="de-DE"/>
            <w:rPrChange w:id="215" w:author="Michael Card" w:date="2014-10-03T13:05:00Z">
              <w:rPr>
                <w:strike/>
                <w:lang w:eastAsia="de-DE"/>
              </w:rPr>
            </w:rPrChange>
          </w:rPr>
          <w:delText>Convening of a General Assembly should probably not be done frequently, and a minimum interval between General Assemblies could be, for example, two years</w:delText>
        </w:r>
      </w:del>
    </w:p>
    <w:p w14:paraId="6D73DA65" w14:textId="3F35DAF2" w:rsidR="009A4C25" w:rsidRDefault="009A4C25">
      <w:pPr>
        <w:pStyle w:val="BodyText"/>
        <w:numPr>
          <w:ilvl w:val="0"/>
          <w:numId w:val="36"/>
        </w:numPr>
        <w:rPr>
          <w:lang w:eastAsia="de-DE"/>
        </w:rPr>
        <w:pPrChange w:id="216" w:author="Michael Card" w:date="2014-10-03T13:07:00Z">
          <w:pPr>
            <w:pStyle w:val="BodyText"/>
            <w:numPr>
              <w:numId w:val="25"/>
            </w:numPr>
            <w:ind w:left="1080" w:hanging="360"/>
          </w:pPr>
        </w:pPrChange>
      </w:pPr>
      <w:del w:id="217" w:author="Seamus Doyle" w:date="2014-10-01T20:22:00Z">
        <w:r w:rsidRPr="00D607B2" w:rsidDel="00AC3C7A">
          <w:rPr>
            <w:lang w:eastAsia="de-DE"/>
            <w:rPrChange w:id="218" w:author="Michael Card" w:date="2014-10-03T13:05:00Z">
              <w:rPr>
                <w:strike/>
                <w:lang w:eastAsia="de-DE"/>
              </w:rPr>
            </w:rPrChange>
          </w:rPr>
          <w:delText xml:space="preserve">It might be good practice, when </w:delText>
        </w:r>
      </w:del>
      <w:r w:rsidRPr="00AC3C7A">
        <w:rPr>
          <w:lang w:eastAsia="de-DE"/>
          <w:rPrChange w:id="219" w:author="Seamus Doyle" w:date="2014-10-01T20:22:00Z">
            <w:rPr>
              <w:highlight w:val="yellow"/>
              <w:lang w:eastAsia="de-DE"/>
            </w:rPr>
          </w:rPrChange>
        </w:rPr>
        <w:t>Standards should ordinarily be approved at regular General Assembly. If convening</w:t>
      </w:r>
      <w:r>
        <w:rPr>
          <w:lang w:eastAsia="de-DE"/>
        </w:rPr>
        <w:t xml:space="preserve"> a General Assembly for standard(s) approval</w:t>
      </w:r>
      <w:r w:rsidRPr="00AC3C7A">
        <w:rPr>
          <w:lang w:eastAsia="de-DE"/>
        </w:rPr>
        <w:t>, it is recommended</w:t>
      </w:r>
      <w:r>
        <w:rPr>
          <w:lang w:eastAsia="de-DE"/>
        </w:rPr>
        <w:t xml:space="preserve"> to have a number of draft standards if possible. On the other hand a standard of great importance, for example a modernisation of the maritime buoyage system, might alone justify a General Assembly</w:t>
      </w:r>
    </w:p>
    <w:p w14:paraId="108E446A" w14:textId="5360E7F2" w:rsidR="009A4C25" w:rsidRPr="00DB0CDA" w:rsidDel="00AC3C7A" w:rsidRDefault="009A4C25">
      <w:pPr>
        <w:pStyle w:val="BodyText"/>
        <w:rPr>
          <w:del w:id="220" w:author="Seamus Doyle" w:date="2014-10-01T20:22:00Z"/>
          <w:highlight w:val="yellow"/>
          <w:lang w:eastAsia="de-DE"/>
        </w:rPr>
        <w:pPrChange w:id="221" w:author="Seamus Doyle" w:date="2014-10-01T20:23:00Z">
          <w:pPr>
            <w:pStyle w:val="BodyText"/>
            <w:numPr>
              <w:numId w:val="25"/>
            </w:numPr>
            <w:ind w:left="1080" w:hanging="360"/>
          </w:pPr>
        </w:pPrChange>
      </w:pPr>
      <w:del w:id="222" w:author="Seamus Doyle" w:date="2014-10-01T20:22:00Z">
        <w:r w:rsidRPr="00DB0CDA" w:rsidDel="00AC3C7A">
          <w:rPr>
            <w:highlight w:val="yellow"/>
            <w:lang w:eastAsia="de-DE"/>
          </w:rPr>
          <w:delText>Convening of a General Assembly should probably not be done frequently, and a minimum interval between General Assemblies could be, for example, two years</w:delText>
        </w:r>
      </w:del>
    </w:p>
    <w:p w14:paraId="3CE34364" w14:textId="51AD89F2" w:rsidR="009A4C25" w:rsidRPr="00DB0CDA" w:rsidDel="00AC3C7A" w:rsidRDefault="009A4C25">
      <w:pPr>
        <w:pStyle w:val="BodyText"/>
        <w:rPr>
          <w:del w:id="223" w:author="Seamus Doyle" w:date="2014-10-01T20:22:00Z"/>
          <w:lang w:eastAsia="de-DE"/>
        </w:rPr>
        <w:pPrChange w:id="224" w:author="Seamus Doyle" w:date="2014-10-01T20:23:00Z">
          <w:pPr>
            <w:pStyle w:val="BodyText"/>
            <w:numPr>
              <w:numId w:val="25"/>
            </w:numPr>
            <w:ind w:left="1080" w:hanging="360"/>
          </w:pPr>
        </w:pPrChange>
      </w:pPr>
      <w:del w:id="225" w:author="Seamus Doyle" w:date="2014-10-01T20:22:00Z">
        <w:r w:rsidRPr="00DB0CDA" w:rsidDel="00AC3C7A">
          <w:rPr>
            <w:lang w:eastAsia="de-DE"/>
          </w:rPr>
          <w:delText>There is no  provision in the Constitution for General Assembly postal or electronic voting, but it is something that would increase the flexibility of IALA for the approval of standards</w:delText>
        </w:r>
      </w:del>
    </w:p>
    <w:p w14:paraId="759D2599" w14:textId="0991F377" w:rsidR="009A4C25" w:rsidRPr="00DB0CDA" w:rsidRDefault="009A4C25">
      <w:pPr>
        <w:pStyle w:val="BodyText"/>
        <w:rPr>
          <w:lang w:eastAsia="de-DE"/>
        </w:rPr>
        <w:sectPr w:rsidR="009A4C25" w:rsidRPr="00DB0CDA" w:rsidSect="000F44A6">
          <w:pgSz w:w="11906" w:h="16838"/>
          <w:pgMar w:top="1440" w:right="1440" w:bottom="1440" w:left="1440" w:header="708" w:footer="708" w:gutter="0"/>
          <w:cols w:space="708"/>
          <w:docGrid w:linePitch="360"/>
        </w:sectPr>
        <w:pPrChange w:id="226" w:author="Seamus Doyle" w:date="2014-10-01T20:23:00Z">
          <w:pPr>
            <w:pStyle w:val="BodyText"/>
            <w:numPr>
              <w:ilvl w:val="1"/>
              <w:numId w:val="25"/>
            </w:numPr>
            <w:ind w:left="1440" w:hanging="360"/>
            <w:jc w:val="left"/>
          </w:pPr>
        </w:pPrChange>
      </w:pPr>
      <w:del w:id="227" w:author="Seamus Doyle" w:date="2014-10-01T20:22:00Z">
        <w:r w:rsidRPr="00DB0CDA" w:rsidDel="00AC3C7A">
          <w:rPr>
            <w:lang w:eastAsia="de-DE"/>
          </w:rPr>
          <w:delText>A change to the Constitution to allow this could be considered by Council for the next General Assembly.</w:delText>
        </w:r>
      </w:del>
    </w:p>
    <w:p w14:paraId="28B8495B" w14:textId="77777777" w:rsidR="009A4C25" w:rsidRDefault="009A4C25" w:rsidP="009A4C25">
      <w:pPr>
        <w:pStyle w:val="Heading2"/>
      </w:pPr>
      <w:r>
        <w:lastRenderedPageBreak/>
        <w:t>Proposed document structure and approval mechanism</w:t>
      </w:r>
    </w:p>
    <w:tbl>
      <w:tblPr>
        <w:tblStyle w:val="TableauGrille4-Accentuation11"/>
        <w:tblW w:w="13999" w:type="dxa"/>
        <w:tblLayout w:type="fixed"/>
        <w:tblLook w:val="04A0" w:firstRow="1" w:lastRow="0" w:firstColumn="1" w:lastColumn="0" w:noHBand="0" w:noVBand="1"/>
      </w:tblPr>
      <w:tblGrid>
        <w:gridCol w:w="2263"/>
        <w:gridCol w:w="3912"/>
        <w:gridCol w:w="3912"/>
        <w:gridCol w:w="3912"/>
      </w:tblGrid>
      <w:tr w:rsidR="009A4C25" w14:paraId="0FA7695E" w14:textId="77777777" w:rsidTr="000D7DB6">
        <w:trPr>
          <w:cnfStyle w:val="100000000000" w:firstRow="1" w:lastRow="0" w:firstColumn="0" w:lastColumn="0" w:oddVBand="0" w:evenVBand="0" w:oddHBand="0"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40E2FBC1" w14:textId="77777777" w:rsidR="009A4C25" w:rsidRPr="00583B4C" w:rsidRDefault="009A4C25" w:rsidP="000D7DB6">
            <w:pPr>
              <w:pStyle w:val="BodyText"/>
              <w:rPr>
                <w:b w:val="0"/>
                <w:i/>
                <w:u w:val="single"/>
                <w:lang w:eastAsia="de-DE"/>
              </w:rPr>
            </w:pPr>
            <w:r w:rsidRPr="00583B4C">
              <w:rPr>
                <w:b w:val="0"/>
                <w:i/>
                <w:u w:val="single"/>
                <w:lang w:eastAsia="de-DE"/>
              </w:rPr>
              <w:t>Document type</w:t>
            </w:r>
          </w:p>
        </w:tc>
        <w:tc>
          <w:tcPr>
            <w:tcW w:w="3912" w:type="dxa"/>
            <w:vAlign w:val="center"/>
          </w:tcPr>
          <w:p w14:paraId="5EE0F0D4"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Definition</w:t>
            </w:r>
          </w:p>
        </w:tc>
        <w:tc>
          <w:tcPr>
            <w:tcW w:w="3912" w:type="dxa"/>
            <w:vAlign w:val="center"/>
          </w:tcPr>
          <w:p w14:paraId="7683ED6C"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Purpose</w:t>
            </w:r>
          </w:p>
        </w:tc>
        <w:tc>
          <w:tcPr>
            <w:tcW w:w="3912" w:type="dxa"/>
            <w:vAlign w:val="center"/>
          </w:tcPr>
          <w:p w14:paraId="3E384477"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u w:val="single"/>
                <w:lang w:eastAsia="de-DE"/>
              </w:rPr>
            </w:pPr>
            <w:r w:rsidRPr="00583B4C">
              <w:rPr>
                <w:b w:val="0"/>
                <w:i/>
                <w:u w:val="single"/>
                <w:lang w:eastAsia="de-DE"/>
              </w:rPr>
              <w:t>Approval method</w:t>
            </w:r>
          </w:p>
        </w:tc>
      </w:tr>
      <w:tr w:rsidR="009A4C25" w14:paraId="66D641D9"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2481F059" w14:textId="77777777" w:rsidR="009A4C25" w:rsidRPr="005E02A5" w:rsidRDefault="009A4C25" w:rsidP="000D7DB6">
            <w:pPr>
              <w:pStyle w:val="BodyText"/>
              <w:rPr>
                <w:i/>
                <w:lang w:eastAsia="de-DE"/>
              </w:rPr>
            </w:pPr>
            <w:r w:rsidRPr="005E02A5">
              <w:rPr>
                <w:i/>
                <w:lang w:eastAsia="de-DE"/>
              </w:rPr>
              <w:t>Standard</w:t>
            </w:r>
          </w:p>
        </w:tc>
        <w:tc>
          <w:tcPr>
            <w:tcW w:w="3912" w:type="dxa"/>
          </w:tcPr>
          <w:p w14:paraId="27EE5ED3" w14:textId="12381F08" w:rsidR="009A4C25" w:rsidRPr="004E7A55" w:rsidRDefault="000D2D34"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ins w:id="228" w:author="Seamus Doyle" w:date="2014-10-02T07:49:00Z">
              <w:r w:rsidRPr="000D2D34">
                <w:rPr>
                  <w:lang w:eastAsia="de-DE"/>
                </w:rPr>
                <w:t xml:space="preserve">IALA Standards form </w:t>
              </w:r>
              <w:r>
                <w:rPr>
                  <w:lang w:eastAsia="de-DE"/>
                </w:rPr>
                <w:t xml:space="preserve">a framework, implementation of </w:t>
              </w:r>
              <w:r w:rsidRPr="000D2D34">
                <w:rPr>
                  <w:lang w:eastAsia="de-DE"/>
                </w:rPr>
                <w:t>which by all coastal states will harmonize marine aids to navigation worldwide. IALA standards cover technology and services.</w:t>
              </w:r>
            </w:ins>
            <w:del w:id="229" w:author="Seamus Doyle" w:date="2014-10-02T07:49:00Z">
              <w:r w:rsidR="009A4C25" w:rsidRPr="000955F5" w:rsidDel="000D2D34">
                <w:rPr>
                  <w:lang w:eastAsia="de-DE"/>
                </w:rPr>
                <w:delText xml:space="preserve">IALA Standards are normative </w:delText>
              </w:r>
              <w:r w:rsidR="009A4C25" w:rsidRPr="002F4734" w:rsidDel="000D2D34">
                <w:rPr>
                  <w:highlight w:val="yellow"/>
                  <w:lang w:eastAsia="de-DE"/>
                </w:rPr>
                <w:delText>(non-mandatory)</w:delText>
              </w:r>
              <w:r w:rsidR="009A4C25" w:rsidDel="000D2D34">
                <w:rPr>
                  <w:lang w:eastAsia="de-DE"/>
                </w:rPr>
                <w:delText xml:space="preserve"> </w:delText>
              </w:r>
              <w:r w:rsidR="009A4C25" w:rsidRPr="000955F5" w:rsidDel="000D2D34">
                <w:rPr>
                  <w:lang w:eastAsia="de-DE"/>
                </w:rPr>
                <w:delText>documents, adherence to which by all coastal states will harmonize marine aids to navigation worldwide. IALA standards cover technology and services.</w:delText>
              </w:r>
            </w:del>
          </w:p>
        </w:tc>
        <w:tc>
          <w:tcPr>
            <w:tcW w:w="3912" w:type="dxa"/>
          </w:tcPr>
          <w:p w14:paraId="7EB88BFB"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Esse</w:t>
            </w:r>
            <w:r>
              <w:rPr>
                <w:lang w:eastAsia="de-DE"/>
              </w:rPr>
              <w:t xml:space="preserve">ntial for global harmonisation </w:t>
            </w:r>
          </w:p>
          <w:p w14:paraId="08DF1964"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Suitable for citation in legislation or regulations</w:t>
            </w:r>
          </w:p>
        </w:tc>
        <w:tc>
          <w:tcPr>
            <w:tcW w:w="3912" w:type="dxa"/>
          </w:tcPr>
          <w:p w14:paraId="71DDD8E2" w14:textId="77777777" w:rsidR="009A4C25" w:rsidRPr="00151F52" w:rsidRDefault="009A4C25" w:rsidP="000D7DB6">
            <w:pPr>
              <w:pStyle w:val="BodyText"/>
              <w:cnfStyle w:val="000000100000" w:firstRow="0" w:lastRow="0" w:firstColumn="0" w:lastColumn="0" w:oddVBand="0" w:evenVBand="0" w:oddHBand="1" w:evenHBand="0" w:firstRowFirstColumn="0" w:firstRowLastColumn="0" w:lastRowFirstColumn="0" w:lastRowLastColumn="0"/>
              <w:rPr>
                <w:b/>
                <w:lang w:eastAsia="de-DE"/>
              </w:rPr>
            </w:pPr>
            <w:r w:rsidRPr="00151F52">
              <w:rPr>
                <w:b/>
                <w:lang w:eastAsia="de-DE"/>
              </w:rPr>
              <w:t xml:space="preserve">By </w:t>
            </w:r>
            <w:r>
              <w:rPr>
                <w:b/>
                <w:lang w:eastAsia="de-DE"/>
              </w:rPr>
              <w:t>the</w:t>
            </w:r>
            <w:r w:rsidRPr="00151F52">
              <w:rPr>
                <w:b/>
                <w:lang w:eastAsia="de-DE"/>
              </w:rPr>
              <w:t xml:space="preserve"> IALA General Assembly in accordance with Article 7.3 of the Constitution.</w:t>
            </w:r>
          </w:p>
        </w:tc>
      </w:tr>
      <w:tr w:rsidR="009A4C25" w14:paraId="2B127183" w14:textId="77777777" w:rsidTr="000D7DB6">
        <w:tc>
          <w:tcPr>
            <w:cnfStyle w:val="001000000000" w:firstRow="0" w:lastRow="0" w:firstColumn="1" w:lastColumn="0" w:oddVBand="0" w:evenVBand="0" w:oddHBand="0" w:evenHBand="0" w:firstRowFirstColumn="0" w:firstRowLastColumn="0" w:lastRowFirstColumn="0" w:lastRowLastColumn="0"/>
            <w:tcW w:w="2263" w:type="dxa"/>
          </w:tcPr>
          <w:p w14:paraId="44A90377" w14:textId="77777777" w:rsidR="009A4C25" w:rsidRPr="005E02A5" w:rsidRDefault="009A4C25" w:rsidP="000D7DB6">
            <w:pPr>
              <w:pStyle w:val="BodyText"/>
              <w:rPr>
                <w:i/>
                <w:lang w:eastAsia="de-DE"/>
              </w:rPr>
            </w:pPr>
            <w:r w:rsidRPr="005E02A5">
              <w:rPr>
                <w:i/>
                <w:lang w:eastAsia="de-DE"/>
              </w:rPr>
              <w:t>Recommendation</w:t>
            </w:r>
          </w:p>
        </w:tc>
        <w:tc>
          <w:tcPr>
            <w:tcW w:w="3912" w:type="dxa"/>
          </w:tcPr>
          <w:p w14:paraId="22F6B9B5" w14:textId="34C1D351" w:rsidR="009A4C25" w:rsidRPr="004E7A55" w:rsidRDefault="000D2D34" w:rsidP="00DA7922">
            <w:pPr>
              <w:pStyle w:val="BodyText"/>
              <w:cnfStyle w:val="000000000000" w:firstRow="0" w:lastRow="0" w:firstColumn="0" w:lastColumn="0" w:oddVBand="0" w:evenVBand="0" w:oddHBand="0" w:evenHBand="0" w:firstRowFirstColumn="0" w:firstRowLastColumn="0" w:lastRowFirstColumn="0" w:lastRowLastColumn="0"/>
              <w:rPr>
                <w:lang w:eastAsia="de-DE"/>
              </w:rPr>
            </w:pPr>
            <w:ins w:id="230" w:author="Seamus Doyle" w:date="2014-10-02T07:51:00Z">
              <w:r w:rsidRPr="000D2D34">
                <w:rPr>
                  <w:lang w:eastAsia="de-DE"/>
                </w:rPr>
                <w:t>IALA Recommendations describe how to plan, design, operate, and manage marine aids to navigation in order to comply with IALA Standards. Each Recommendation is related to an IALA Standard.</w:t>
              </w:r>
            </w:ins>
            <w:del w:id="231" w:author="Seamus Doyle" w:date="2014-10-02T07:51:00Z">
              <w:r w:rsidR="009A4C25" w:rsidRPr="000955F5" w:rsidDel="000D2D34">
                <w:rPr>
                  <w:lang w:eastAsia="de-DE"/>
                </w:rPr>
                <w:delText>IALA Recommendations describe how to plan, operate, and manage marine aids to navigation in order to comply with IALA Standards. Each Recommendation is related to a single IALA Standard.</w:delText>
              </w:r>
            </w:del>
          </w:p>
        </w:tc>
        <w:tc>
          <w:tcPr>
            <w:tcW w:w="3912" w:type="dxa"/>
          </w:tcPr>
          <w:p w14:paraId="79E88E5C" w14:textId="77777777" w:rsidR="00A03359" w:rsidRDefault="00A03359" w:rsidP="00A03359">
            <w:pPr>
              <w:pStyle w:val="BodyText"/>
              <w:cnfStyle w:val="000000000000" w:firstRow="0" w:lastRow="0" w:firstColumn="0" w:lastColumn="0" w:oddVBand="0" w:evenVBand="0" w:oddHBand="0" w:evenHBand="0" w:firstRowFirstColumn="0" w:firstRowLastColumn="0" w:lastRowFirstColumn="0" w:lastRowLastColumn="0"/>
              <w:rPr>
                <w:ins w:id="232" w:author="Michael Card" w:date="2014-10-03T12:54:00Z"/>
                <w:lang w:eastAsia="de-DE"/>
              </w:rPr>
            </w:pPr>
            <w:ins w:id="233" w:author="Michael Card" w:date="2014-10-03T12:54:00Z">
              <w:r w:rsidRPr="004E7A55">
                <w:rPr>
                  <w:lang w:eastAsia="de-DE"/>
                </w:rPr>
                <w:t>Recommended pr</w:t>
              </w:r>
              <w:r>
                <w:rPr>
                  <w:lang w:eastAsia="de-DE"/>
                </w:rPr>
                <w:t xml:space="preserve">actice to aid in meeting an IALA </w:t>
              </w:r>
              <w:proofErr w:type="gramStart"/>
              <w:r>
                <w:rPr>
                  <w:lang w:eastAsia="de-DE"/>
                </w:rPr>
                <w:t>Standard,</w:t>
              </w:r>
              <w:proofErr w:type="gramEnd"/>
              <w:r>
                <w:rPr>
                  <w:lang w:eastAsia="de-DE"/>
                </w:rPr>
                <w:t xml:space="preserve"> and which may be s</w:t>
              </w:r>
              <w:r w:rsidRPr="00C7653E">
                <w:rPr>
                  <w:lang w:eastAsia="de-DE"/>
                </w:rPr>
                <w:t>uitable for citation in legislation or regulations.</w:t>
              </w:r>
            </w:ins>
          </w:p>
          <w:p w14:paraId="6E3F278C" w14:textId="69AA4DB7" w:rsidR="009A4C25" w:rsidDel="00A03359" w:rsidRDefault="00A03359" w:rsidP="00A03359">
            <w:pPr>
              <w:pStyle w:val="BodyText"/>
              <w:cnfStyle w:val="000000000000" w:firstRow="0" w:lastRow="0" w:firstColumn="0" w:lastColumn="0" w:oddVBand="0" w:evenVBand="0" w:oddHBand="0" w:evenHBand="0" w:firstRowFirstColumn="0" w:firstRowLastColumn="0" w:lastRowFirstColumn="0" w:lastRowLastColumn="0"/>
              <w:rPr>
                <w:del w:id="234" w:author="Michael Card" w:date="2014-10-03T12:54:00Z"/>
                <w:lang w:eastAsia="de-DE"/>
              </w:rPr>
            </w:pPr>
            <w:ins w:id="235" w:author="Michael Card" w:date="2014-10-03T12:54:00Z">
              <w:r w:rsidRPr="004E7A55">
                <w:rPr>
                  <w:lang w:eastAsia="de-DE"/>
                </w:rPr>
                <w:t>Ensures that a product or service meets expectations</w:t>
              </w:r>
            </w:ins>
            <w:del w:id="236" w:author="Michael Card" w:date="2014-10-03T12:54:00Z">
              <w:r w:rsidR="009A4C25" w:rsidRPr="004E7A55" w:rsidDel="00A03359">
                <w:rPr>
                  <w:lang w:eastAsia="de-DE"/>
                </w:rPr>
                <w:delText>Recommended pr</w:delText>
              </w:r>
              <w:r w:rsidR="009A4C25" w:rsidDel="00A03359">
                <w:rPr>
                  <w:lang w:eastAsia="de-DE"/>
                </w:rPr>
                <w:delText>actice to aid in meeting a</w:delText>
              </w:r>
            </w:del>
            <w:ins w:id="237" w:author="Seamus Doyle" w:date="2014-10-02T07:57:00Z">
              <w:del w:id="238" w:author="Michael Card" w:date="2014-10-03T12:54:00Z">
                <w:r w:rsidR="000D2D34" w:rsidDel="00A03359">
                  <w:rPr>
                    <w:lang w:eastAsia="de-DE"/>
                  </w:rPr>
                  <w:delText>n IALA</w:delText>
                </w:r>
              </w:del>
            </w:ins>
            <w:del w:id="239" w:author="Michael Card" w:date="2014-10-03T12:54:00Z">
              <w:r w:rsidR="009A4C25" w:rsidDel="00A03359">
                <w:rPr>
                  <w:lang w:eastAsia="de-DE"/>
                </w:rPr>
                <w:delText xml:space="preserve"> Standard</w:delText>
              </w:r>
            </w:del>
            <w:ins w:id="240" w:author="Seamus Doyle" w:date="2014-10-02T07:57:00Z">
              <w:del w:id="241" w:author="Michael Card" w:date="2014-10-03T12:54:00Z">
                <w:r w:rsidR="000D2D34" w:rsidRPr="000D2D34" w:rsidDel="00A03359">
                  <w:rPr>
                    <w:lang w:eastAsia="de-DE"/>
                  </w:rPr>
                  <w:delText>, which may be suitable for citation in legislation or regulations</w:delText>
                </w:r>
              </w:del>
            </w:ins>
            <w:del w:id="242" w:author="Michael Card" w:date="2014-10-03T12:54:00Z">
              <w:r w:rsidR="009A4C25" w:rsidDel="00A03359">
                <w:rPr>
                  <w:lang w:eastAsia="de-DE"/>
                </w:rPr>
                <w:delText xml:space="preserve">. </w:delText>
              </w:r>
            </w:del>
          </w:p>
          <w:p w14:paraId="07DD1B0D" w14:textId="339518E3"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del w:id="243" w:author="Michael Card" w:date="2014-10-03T12:54:00Z">
              <w:r w:rsidRPr="004E7A55" w:rsidDel="00A03359">
                <w:rPr>
                  <w:lang w:eastAsia="de-DE"/>
                </w:rPr>
                <w:delText>Ensures that a product or service meets user expectations</w:delText>
              </w:r>
            </w:del>
          </w:p>
        </w:tc>
        <w:tc>
          <w:tcPr>
            <w:tcW w:w="3912" w:type="dxa"/>
          </w:tcPr>
          <w:p w14:paraId="4863787F" w14:textId="77777777" w:rsidR="009A4C25" w:rsidRPr="00151F52" w:rsidRDefault="009A4C25" w:rsidP="000D7DB6">
            <w:pPr>
              <w:pStyle w:val="BodyText"/>
              <w:spacing w:after="0"/>
              <w:cnfStyle w:val="000000000000" w:firstRow="0" w:lastRow="0" w:firstColumn="0" w:lastColumn="0" w:oddVBand="0" w:evenVBand="0" w:oddHBand="0" w:evenHBand="0" w:firstRowFirstColumn="0" w:firstRowLastColumn="0" w:lastRowFirstColumn="0" w:lastRowLastColumn="0"/>
              <w:rPr>
                <w:b/>
                <w:lang w:eastAsia="de-DE"/>
              </w:rPr>
            </w:pPr>
            <w:r w:rsidRPr="00151F52">
              <w:rPr>
                <w:b/>
                <w:lang w:eastAsia="de-DE"/>
              </w:rPr>
              <w:t>By the IALA Council in accordance with Article 8.4 of the Constitution.</w:t>
            </w:r>
          </w:p>
        </w:tc>
      </w:tr>
      <w:tr w:rsidR="009A4C25" w14:paraId="29E7B881"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D996C1A" w14:textId="77777777" w:rsidR="009A4C25" w:rsidRPr="005E02A5" w:rsidRDefault="009A4C25" w:rsidP="000D7DB6">
            <w:pPr>
              <w:pStyle w:val="BodyText"/>
              <w:rPr>
                <w:i/>
                <w:lang w:eastAsia="de-DE"/>
              </w:rPr>
            </w:pPr>
            <w:r w:rsidRPr="005E02A5">
              <w:rPr>
                <w:i/>
                <w:lang w:eastAsia="de-DE"/>
              </w:rPr>
              <w:t>Guideline</w:t>
            </w:r>
          </w:p>
        </w:tc>
        <w:tc>
          <w:tcPr>
            <w:tcW w:w="3912" w:type="dxa"/>
          </w:tcPr>
          <w:p w14:paraId="01D52686" w14:textId="045F9FA0" w:rsidR="009A4C25" w:rsidRPr="004E7A55" w:rsidRDefault="009A4C25" w:rsidP="000D2D34">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0955F5">
              <w:rPr>
                <w:lang w:eastAsia="de-DE"/>
              </w:rPr>
              <w:t xml:space="preserve">IALA Guidelines provide </w:t>
            </w:r>
            <w:del w:id="244" w:author="Seamus Doyle" w:date="2014-10-02T07:52:00Z">
              <w:r w:rsidRPr="000955F5" w:rsidDel="000D2D34">
                <w:rPr>
                  <w:lang w:eastAsia="de-DE"/>
                </w:rPr>
                <w:delText xml:space="preserve">detailed technical </w:delText>
              </w:r>
            </w:del>
            <w:r w:rsidRPr="000955F5">
              <w:rPr>
                <w:lang w:eastAsia="de-DE"/>
              </w:rPr>
              <w:t>information on an aspect of an IALA Recommendation, indicating best practices for implementation.</w:t>
            </w:r>
          </w:p>
        </w:tc>
        <w:tc>
          <w:tcPr>
            <w:tcW w:w="3912" w:type="dxa"/>
          </w:tcPr>
          <w:p w14:paraId="69338691" w14:textId="63E2134B"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Practical and detailed information for implementing a</w:t>
            </w:r>
            <w:ins w:id="245" w:author="Seamus Doyle" w:date="2014-10-02T07:58:00Z">
              <w:r w:rsidR="000D2D34">
                <w:rPr>
                  <w:lang w:eastAsia="de-DE"/>
                </w:rPr>
                <w:t>n IALA</w:t>
              </w:r>
            </w:ins>
            <w:r w:rsidRPr="004E7A55">
              <w:rPr>
                <w:lang w:eastAsia="de-DE"/>
              </w:rPr>
              <w:t xml:space="preserve"> Recommendation</w:t>
            </w:r>
          </w:p>
        </w:tc>
        <w:tc>
          <w:tcPr>
            <w:tcW w:w="3912" w:type="dxa"/>
          </w:tcPr>
          <w:p w14:paraId="78BE691A" w14:textId="77777777" w:rsidR="009A4C25" w:rsidRPr="00151F52" w:rsidRDefault="009A4C25" w:rsidP="000D7DB6">
            <w:pPr>
              <w:pStyle w:val="BodyText"/>
              <w:spacing w:after="0"/>
              <w:cnfStyle w:val="000000100000" w:firstRow="0" w:lastRow="0" w:firstColumn="0" w:lastColumn="0" w:oddVBand="0" w:evenVBand="0" w:oddHBand="1" w:evenHBand="0" w:firstRowFirstColumn="0" w:firstRowLastColumn="0" w:lastRowFirstColumn="0" w:lastRowLastColumn="0"/>
              <w:rPr>
                <w:b/>
                <w:lang w:eastAsia="de-DE"/>
              </w:rPr>
            </w:pPr>
            <w:r w:rsidRPr="00151F52">
              <w:rPr>
                <w:b/>
                <w:lang w:eastAsia="de-DE"/>
              </w:rPr>
              <w:t>By the IALA Council in accordance with Article 8.4 of the Constitution.</w:t>
            </w:r>
          </w:p>
          <w:p w14:paraId="3BD30807" w14:textId="632AAB39" w:rsidR="009A4C25" w:rsidRPr="008246AB" w:rsidRDefault="009A4C25" w:rsidP="000D7DB6">
            <w:pPr>
              <w:pStyle w:val="BodyText"/>
              <w:spacing w:after="0"/>
              <w:cnfStyle w:val="000000100000" w:firstRow="0" w:lastRow="0" w:firstColumn="0" w:lastColumn="0" w:oddVBand="0" w:evenVBand="0" w:oddHBand="1" w:evenHBand="0" w:firstRowFirstColumn="0" w:firstRowLastColumn="0" w:lastRowFirstColumn="0" w:lastRowLastColumn="0"/>
              <w:rPr>
                <w:b/>
                <w:i/>
                <w:strike/>
                <w:u w:val="single"/>
                <w:lang w:eastAsia="de-DE"/>
              </w:rPr>
            </w:pPr>
            <w:del w:id="246" w:author="Seamus Doyle" w:date="2014-10-02T08:03:00Z">
              <w:r w:rsidRPr="008246AB" w:rsidDel="000D2D34">
                <w:rPr>
                  <w:b/>
                  <w:i/>
                  <w:strike/>
                  <w:u w:val="single"/>
                  <w:lang w:eastAsia="de-DE"/>
                </w:rPr>
                <w:delText>Note 1</w:delText>
              </w:r>
            </w:del>
          </w:p>
        </w:tc>
      </w:tr>
      <w:tr w:rsidR="009A4C25" w14:paraId="0864A2B8" w14:textId="77777777" w:rsidTr="000D7DB6">
        <w:tc>
          <w:tcPr>
            <w:cnfStyle w:val="001000000000" w:firstRow="0" w:lastRow="0" w:firstColumn="1" w:lastColumn="0" w:oddVBand="0" w:evenVBand="0" w:oddHBand="0" w:evenHBand="0" w:firstRowFirstColumn="0" w:firstRowLastColumn="0" w:lastRowFirstColumn="0" w:lastRowLastColumn="0"/>
            <w:tcW w:w="2263" w:type="dxa"/>
          </w:tcPr>
          <w:p w14:paraId="399DFD0A" w14:textId="77777777" w:rsidR="009A4C25" w:rsidRPr="005E02A5" w:rsidRDefault="009A4C25" w:rsidP="000D7DB6">
            <w:pPr>
              <w:pStyle w:val="BodyText"/>
              <w:rPr>
                <w:i/>
                <w:lang w:eastAsia="de-DE"/>
              </w:rPr>
            </w:pPr>
            <w:r w:rsidRPr="005E02A5">
              <w:rPr>
                <w:i/>
                <w:lang w:eastAsia="de-DE"/>
              </w:rPr>
              <w:t>Manual</w:t>
            </w:r>
          </w:p>
        </w:tc>
        <w:tc>
          <w:tcPr>
            <w:tcW w:w="3912" w:type="dxa"/>
          </w:tcPr>
          <w:p w14:paraId="7D0129BE"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IALA Manuals provide an overall view of a wide subject area.</w:t>
            </w:r>
          </w:p>
        </w:tc>
        <w:tc>
          <w:tcPr>
            <w:tcW w:w="3912" w:type="dxa"/>
          </w:tcPr>
          <w:p w14:paraId="30AB584F" w14:textId="68C2202D" w:rsidR="009A4C25" w:rsidRDefault="00A03359">
            <w:pPr>
              <w:pStyle w:val="BodyText"/>
              <w:cnfStyle w:val="000000000000" w:firstRow="0" w:lastRow="0" w:firstColumn="0" w:lastColumn="0" w:oddVBand="0" w:evenVBand="0" w:oddHBand="0" w:evenHBand="0" w:firstRowFirstColumn="0" w:firstRowLastColumn="0" w:lastRowFirstColumn="0" w:lastRowLastColumn="0"/>
              <w:rPr>
                <w:lang w:eastAsia="de-DE"/>
              </w:rPr>
            </w:pPr>
            <w:ins w:id="247" w:author="Michael Card" w:date="2014-10-03T12:54:00Z">
              <w:r>
                <w:rPr>
                  <w:lang w:eastAsia="de-DE"/>
                </w:rPr>
                <w:t xml:space="preserve">Introduction to broad topic areas, such as Vessel Traffic Services, Aids </w:t>
              </w:r>
              <w:r>
                <w:rPr>
                  <w:lang w:eastAsia="de-DE"/>
                </w:rPr>
                <w:lastRenderedPageBreak/>
                <w:t>to Navigation, and Heritage.</w:t>
              </w:r>
            </w:ins>
            <w:del w:id="248" w:author="Michael Card" w:date="2014-10-03T12:54:00Z">
              <w:r w:rsidR="009A4C25" w:rsidDel="00A03359">
                <w:rPr>
                  <w:lang w:eastAsia="de-DE"/>
                </w:rPr>
                <w:delText xml:space="preserve">Introduction to broad topic areas, such as VTS, AtoN, and Heritage, for Members, non-members, and training institutions. </w:delText>
              </w:r>
            </w:del>
          </w:p>
        </w:tc>
        <w:tc>
          <w:tcPr>
            <w:tcW w:w="3912" w:type="dxa"/>
          </w:tcPr>
          <w:p w14:paraId="386792F6" w14:textId="77777777" w:rsidR="009A4C25" w:rsidRPr="00151F52" w:rsidRDefault="009A4C25" w:rsidP="000D7DB6">
            <w:pPr>
              <w:pStyle w:val="BodyText"/>
              <w:spacing w:after="0"/>
              <w:cnfStyle w:val="000000000000" w:firstRow="0" w:lastRow="0" w:firstColumn="0" w:lastColumn="0" w:oddVBand="0" w:evenVBand="0" w:oddHBand="0" w:evenHBand="0" w:firstRowFirstColumn="0" w:firstRowLastColumn="0" w:lastRowFirstColumn="0" w:lastRowLastColumn="0"/>
              <w:rPr>
                <w:b/>
                <w:lang w:eastAsia="de-DE"/>
              </w:rPr>
            </w:pPr>
            <w:r w:rsidRPr="00151F52">
              <w:rPr>
                <w:b/>
                <w:lang w:eastAsia="de-DE"/>
              </w:rPr>
              <w:lastRenderedPageBreak/>
              <w:t>By the IALA Council in accordance with Article 8.4 of the Constitution.</w:t>
            </w:r>
          </w:p>
          <w:p w14:paraId="787DAD0C" w14:textId="4094A060" w:rsidR="009A4C25" w:rsidRPr="008246AB" w:rsidRDefault="009A4C25" w:rsidP="000D7DB6">
            <w:pPr>
              <w:pStyle w:val="BodyText"/>
              <w:spacing w:after="0"/>
              <w:cnfStyle w:val="000000000000" w:firstRow="0" w:lastRow="0" w:firstColumn="0" w:lastColumn="0" w:oddVBand="0" w:evenVBand="0" w:oddHBand="0" w:evenHBand="0" w:firstRowFirstColumn="0" w:firstRowLastColumn="0" w:lastRowFirstColumn="0" w:lastRowLastColumn="0"/>
              <w:rPr>
                <w:b/>
                <w:strike/>
                <w:u w:val="single"/>
                <w:lang w:eastAsia="de-DE"/>
              </w:rPr>
            </w:pPr>
            <w:del w:id="249" w:author="Seamus Doyle" w:date="2014-10-02T08:14:00Z">
              <w:r w:rsidRPr="008246AB" w:rsidDel="00DF4B41">
                <w:rPr>
                  <w:b/>
                  <w:i/>
                  <w:strike/>
                  <w:u w:val="single"/>
                  <w:lang w:eastAsia="de-DE"/>
                </w:rPr>
                <w:lastRenderedPageBreak/>
                <w:delText>Note 1</w:delText>
              </w:r>
            </w:del>
          </w:p>
        </w:tc>
      </w:tr>
      <w:tr w:rsidR="009A4C25" w14:paraId="6B71E43D"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7C31BFA" w14:textId="77777777" w:rsidR="009A4C25" w:rsidRPr="005E02A5" w:rsidRDefault="009A4C25" w:rsidP="000D7DB6">
            <w:pPr>
              <w:pStyle w:val="BodyText"/>
              <w:rPr>
                <w:i/>
                <w:lang w:eastAsia="de-DE"/>
              </w:rPr>
            </w:pPr>
            <w:r w:rsidRPr="005E02A5">
              <w:rPr>
                <w:i/>
                <w:lang w:eastAsia="de-DE"/>
              </w:rPr>
              <w:lastRenderedPageBreak/>
              <w:t>Model Course</w:t>
            </w:r>
          </w:p>
        </w:tc>
        <w:tc>
          <w:tcPr>
            <w:tcW w:w="3912" w:type="dxa"/>
          </w:tcPr>
          <w:p w14:paraId="331502F7" w14:textId="464F3A28" w:rsidR="009A4C25" w:rsidRDefault="009A4C25">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 xml:space="preserve">IALA Model Courses are training documents which define the level of training and knowledge needed to reach </w:t>
            </w:r>
            <w:del w:id="250" w:author="Seamus Doyle" w:date="2014-10-06T22:34:00Z">
              <w:r w:rsidDel="00786CF2">
                <w:rPr>
                  <w:lang w:eastAsia="de-DE"/>
                </w:rPr>
                <w:delText xml:space="preserve">standards </w:delText>
              </w:r>
            </w:del>
            <w:ins w:id="251" w:author="Seamus Doyle" w:date="2014-10-06T22:34:00Z">
              <w:r w:rsidR="00786CF2">
                <w:rPr>
                  <w:lang w:eastAsia="de-DE"/>
                </w:rPr>
                <w:t xml:space="preserve">levels </w:t>
              </w:r>
            </w:ins>
            <w:r>
              <w:rPr>
                <w:lang w:eastAsia="de-DE"/>
              </w:rPr>
              <w:t>of competence defined by the IALA WWA.</w:t>
            </w:r>
          </w:p>
        </w:tc>
        <w:tc>
          <w:tcPr>
            <w:tcW w:w="3912" w:type="dxa"/>
          </w:tcPr>
          <w:p w14:paraId="481F7999" w14:textId="7AE5CDBF" w:rsidR="009A4C25" w:rsidRDefault="00664ED5">
            <w:pPr>
              <w:pStyle w:val="BodyText"/>
              <w:cnfStyle w:val="000000100000" w:firstRow="0" w:lastRow="0" w:firstColumn="0" w:lastColumn="0" w:oddVBand="0" w:evenVBand="0" w:oddHBand="1" w:evenHBand="0" w:firstRowFirstColumn="0" w:firstRowLastColumn="0" w:lastRowFirstColumn="0" w:lastRowLastColumn="0"/>
              <w:rPr>
                <w:lang w:eastAsia="de-DE"/>
              </w:rPr>
            </w:pPr>
            <w:ins w:id="252" w:author="Seamus Doyle" w:date="2014-10-02T08:19:00Z">
              <w:r w:rsidRPr="00664ED5">
                <w:rPr>
                  <w:lang w:eastAsia="de-DE"/>
                </w:rPr>
                <w:t xml:space="preserve">For training of managers, operators and technicians to </w:t>
              </w:r>
            </w:ins>
            <w:ins w:id="253" w:author="Seamus Doyle" w:date="2014-10-02T08:25:00Z">
              <w:r w:rsidR="000C5A0B">
                <w:rPr>
                  <w:lang w:eastAsia="de-DE"/>
                </w:rPr>
                <w:t>the</w:t>
              </w:r>
            </w:ins>
            <w:ins w:id="254" w:author="Seamus Doyle" w:date="2014-10-02T08:19:00Z">
              <w:r w:rsidRPr="00664ED5">
                <w:rPr>
                  <w:lang w:eastAsia="de-DE"/>
                </w:rPr>
                <w:t xml:space="preserve"> </w:t>
              </w:r>
            </w:ins>
            <w:ins w:id="255" w:author="Seamus Doyle" w:date="2014-10-02T08:25:00Z">
              <w:r w:rsidR="000C5A0B">
                <w:rPr>
                  <w:lang w:eastAsia="de-DE"/>
                </w:rPr>
                <w:t xml:space="preserve">IALA </w:t>
              </w:r>
            </w:ins>
            <w:ins w:id="256" w:author="Seamus Doyle" w:date="2014-10-02T08:24:00Z">
              <w:r>
                <w:rPr>
                  <w:lang w:eastAsia="de-DE"/>
                </w:rPr>
                <w:t>recommended</w:t>
              </w:r>
            </w:ins>
            <w:ins w:id="257" w:author="Seamus Doyle" w:date="2014-10-02T08:19:00Z">
              <w:r w:rsidRPr="00664ED5">
                <w:rPr>
                  <w:lang w:eastAsia="de-DE"/>
                </w:rPr>
                <w:t xml:space="preserve"> level of competence.</w:t>
              </w:r>
            </w:ins>
            <w:del w:id="258" w:author="Seamus Doyle" w:date="2014-10-02T08:16:00Z">
              <w:r w:rsidR="009A4C25" w:rsidDel="00664ED5">
                <w:rPr>
                  <w:lang w:eastAsia="de-DE"/>
                </w:rPr>
                <w:delText xml:space="preserve">Members, </w:delText>
              </w:r>
              <w:r w:rsidR="009A4C25" w:rsidRPr="00BA5D12" w:rsidDel="00664ED5">
                <w:rPr>
                  <w:lang w:eastAsia="de-DE"/>
                </w:rPr>
                <w:delText>maritime institutes</w:delText>
              </w:r>
              <w:r w:rsidR="009A4C25" w:rsidDel="00664ED5">
                <w:rPr>
                  <w:lang w:eastAsia="de-DE"/>
                </w:rPr>
                <w:delText>,</w:delText>
              </w:r>
              <w:r w:rsidR="009A4C25" w:rsidRPr="00BA5D12" w:rsidDel="00664ED5">
                <w:rPr>
                  <w:lang w:eastAsia="de-DE"/>
                </w:rPr>
                <w:delText xml:space="preserve"> and teaching staff can use </w:delText>
              </w:r>
              <w:r w:rsidR="009A4C25" w:rsidDel="00664ED5">
                <w:rPr>
                  <w:lang w:eastAsia="de-DE"/>
                </w:rPr>
                <w:delText>Model Courses</w:delText>
              </w:r>
              <w:r w:rsidR="009A4C25" w:rsidRPr="00BA5D12" w:rsidDel="00664ED5">
                <w:rPr>
                  <w:lang w:eastAsia="de-DE"/>
                </w:rPr>
                <w:delText xml:space="preserve"> in organizing </w:delText>
              </w:r>
              <w:r w:rsidR="009A4C25" w:rsidDel="00664ED5">
                <w:rPr>
                  <w:lang w:eastAsia="de-DE"/>
                </w:rPr>
                <w:delText xml:space="preserve">the </w:delText>
              </w:r>
            </w:del>
            <w:del w:id="259" w:author="Seamus Doyle" w:date="2014-10-02T08:19:00Z">
              <w:r w:rsidR="009A4C25" w:rsidDel="00664ED5">
                <w:rPr>
                  <w:lang w:eastAsia="de-DE"/>
                </w:rPr>
                <w:delText>training of managers and technicians to a recognised level of competence.</w:delText>
              </w:r>
            </w:del>
          </w:p>
        </w:tc>
        <w:tc>
          <w:tcPr>
            <w:tcW w:w="3912" w:type="dxa"/>
          </w:tcPr>
          <w:p w14:paraId="7A88C170" w14:textId="1724DA61" w:rsidR="009A4C25" w:rsidRPr="00151F52" w:rsidRDefault="009A4C25">
            <w:pPr>
              <w:pStyle w:val="BodyText"/>
              <w:spacing w:after="0"/>
              <w:cnfStyle w:val="000000100000" w:firstRow="0" w:lastRow="0" w:firstColumn="0" w:lastColumn="0" w:oddVBand="0" w:evenVBand="0" w:oddHBand="1" w:evenHBand="0" w:firstRowFirstColumn="0" w:firstRowLastColumn="0" w:lastRowFirstColumn="0" w:lastRowLastColumn="0"/>
              <w:rPr>
                <w:b/>
                <w:lang w:eastAsia="de-DE"/>
              </w:rPr>
            </w:pPr>
            <w:r w:rsidRPr="00151F52">
              <w:rPr>
                <w:b/>
                <w:lang w:eastAsia="de-DE"/>
              </w:rPr>
              <w:t xml:space="preserve">By WWA Board and </w:t>
            </w:r>
            <w:del w:id="260" w:author="Seamus Doyle" w:date="2014-10-02T08:15:00Z">
              <w:r w:rsidRPr="00664ED5" w:rsidDel="00664ED5">
                <w:rPr>
                  <w:b/>
                  <w:strike/>
                  <w:lang w:eastAsia="de-DE"/>
                </w:rPr>
                <w:delText>noted</w:delText>
              </w:r>
              <w:r w:rsidRPr="00664ED5" w:rsidDel="00664ED5">
                <w:rPr>
                  <w:b/>
                  <w:lang w:eastAsia="de-DE"/>
                </w:rPr>
                <w:delText xml:space="preserve"> </w:delText>
              </w:r>
            </w:del>
            <w:r w:rsidRPr="00664ED5">
              <w:rPr>
                <w:b/>
                <w:lang w:eastAsia="de-DE"/>
                <w:rPrChange w:id="261" w:author="Seamus Doyle" w:date="2014-10-02T08:15:00Z">
                  <w:rPr>
                    <w:b/>
                    <w:highlight w:val="yellow"/>
                    <w:lang w:eastAsia="de-DE"/>
                  </w:rPr>
                </w:rPrChange>
              </w:rPr>
              <w:t>endorsed</w:t>
            </w:r>
            <w:r>
              <w:rPr>
                <w:b/>
                <w:lang w:eastAsia="de-DE"/>
              </w:rPr>
              <w:t xml:space="preserve"> </w:t>
            </w:r>
            <w:r w:rsidRPr="00151F52">
              <w:rPr>
                <w:b/>
                <w:lang w:eastAsia="de-DE"/>
              </w:rPr>
              <w:t>by the IALA Council.</w:t>
            </w:r>
          </w:p>
        </w:tc>
      </w:tr>
    </w:tbl>
    <w:p w14:paraId="0B4DF06C" w14:textId="77777777" w:rsidR="009A4C25" w:rsidRDefault="009A4C25" w:rsidP="009A4C25">
      <w:pPr>
        <w:pStyle w:val="BodyText"/>
        <w:rPr>
          <w:lang w:eastAsia="de-DE"/>
        </w:rPr>
      </w:pPr>
    </w:p>
    <w:p w14:paraId="480D273E" w14:textId="35FF695B" w:rsidR="009A4C25" w:rsidRPr="00A53349" w:rsidRDefault="009A4C25" w:rsidP="009A4C25">
      <w:pPr>
        <w:pStyle w:val="BodyText"/>
        <w:rPr>
          <w:strike/>
          <w:lang w:eastAsia="de-DE"/>
        </w:rPr>
        <w:sectPr w:rsidR="009A4C25" w:rsidRPr="00A53349" w:rsidSect="00D63FD4">
          <w:pgSz w:w="16838" w:h="11906" w:orient="landscape"/>
          <w:pgMar w:top="1440" w:right="1440" w:bottom="1440" w:left="1440" w:header="708" w:footer="708" w:gutter="0"/>
          <w:cols w:space="708"/>
          <w:docGrid w:linePitch="360"/>
        </w:sectPr>
      </w:pPr>
      <w:del w:id="262" w:author="Seamus Doyle" w:date="2014-10-02T08:26:00Z">
        <w:r w:rsidRPr="00A53349" w:rsidDel="003E7795">
          <w:rPr>
            <w:strike/>
            <w:lang w:eastAsia="de-DE"/>
          </w:rPr>
          <w:delText>Note 1. The Secretariat suggests that Council might consider delegating the approval of Guidelines and Manuals to the Secretary-General, advised by the Policy Advisory Panel.</w:delText>
        </w:r>
      </w:del>
    </w:p>
    <w:p w14:paraId="3BA73E5B" w14:textId="77777777" w:rsidR="009A4C25" w:rsidRDefault="009A4C25" w:rsidP="009A4C25">
      <w:pPr>
        <w:pStyle w:val="Heading1"/>
      </w:pPr>
      <w:r>
        <w:lastRenderedPageBreak/>
        <w:t>document design and style</w:t>
      </w:r>
    </w:p>
    <w:p w14:paraId="1A0FF1D1" w14:textId="1C390589" w:rsidR="009A4C25" w:rsidRPr="00935C5A" w:rsidRDefault="009A4C25" w:rsidP="009A4C25">
      <w:pPr>
        <w:pStyle w:val="BodyText"/>
        <w:rPr>
          <w:lang w:eastAsia="de-DE"/>
        </w:rPr>
      </w:pPr>
      <w:r>
        <w:rPr>
          <w:lang w:eastAsia="de-DE"/>
        </w:rPr>
        <w:t xml:space="preserve">The Secretariat intends to commission a style guide for </w:t>
      </w:r>
      <w:del w:id="263" w:author="Michael Card" w:date="2014-10-03T12:56:00Z">
        <w:r w:rsidDel="00A03359">
          <w:rPr>
            <w:lang w:eastAsia="de-DE"/>
          </w:rPr>
          <w:delText>documents</w:delText>
        </w:r>
      </w:del>
      <w:ins w:id="264" w:author="Michael Card" w:date="2014-10-03T12:56:00Z">
        <w:r w:rsidR="00A03359">
          <w:rPr>
            <w:lang w:eastAsia="de-DE"/>
          </w:rPr>
          <w:t>IALA</w:t>
        </w:r>
      </w:ins>
      <w:r>
        <w:rPr>
          <w:lang w:eastAsia="de-DE"/>
        </w:rPr>
        <w:t xml:space="preserve">. This would cover layout, colours, fonts, etc. and would be compatible with the new website. The style guide </w:t>
      </w:r>
      <w:ins w:id="265" w:author="Michael Card" w:date="2014-10-03T12:56:00Z">
        <w:r w:rsidR="00A03359">
          <w:rPr>
            <w:lang w:eastAsia="de-DE"/>
          </w:rPr>
          <w:t>w</w:t>
        </w:r>
      </w:ins>
      <w:del w:id="266" w:author="Michael Card" w:date="2014-10-03T12:56:00Z">
        <w:r w:rsidDel="00A03359">
          <w:rPr>
            <w:lang w:eastAsia="de-DE"/>
          </w:rPr>
          <w:delText>c</w:delText>
        </w:r>
      </w:del>
      <w:r>
        <w:rPr>
          <w:lang w:eastAsia="de-DE"/>
        </w:rPr>
        <w:t xml:space="preserve">ould be extended to </w:t>
      </w:r>
      <w:ins w:id="267" w:author="Michael Card" w:date="2014-10-03T12:56:00Z">
        <w:r w:rsidR="00A03359">
          <w:rPr>
            <w:lang w:eastAsia="de-DE"/>
          </w:rPr>
          <w:t xml:space="preserve">all visual material, </w:t>
        </w:r>
      </w:ins>
      <w:r>
        <w:rPr>
          <w:lang w:eastAsia="de-DE"/>
        </w:rPr>
        <w:t>includ</w:t>
      </w:r>
      <w:ins w:id="268" w:author="Michael Card" w:date="2014-10-03T12:56:00Z">
        <w:r w:rsidR="00A03359">
          <w:rPr>
            <w:lang w:eastAsia="de-DE"/>
          </w:rPr>
          <w:t>ing</w:t>
        </w:r>
      </w:ins>
      <w:del w:id="269" w:author="Michael Card" w:date="2014-10-03T12:56:00Z">
        <w:r w:rsidDel="00A03359">
          <w:rPr>
            <w:lang w:eastAsia="de-DE"/>
          </w:rPr>
          <w:delText>e</w:delText>
        </w:r>
      </w:del>
      <w:r>
        <w:rPr>
          <w:lang w:eastAsia="de-DE"/>
        </w:rPr>
        <w:t xml:space="preserve"> business cards, liaison notes, letterhead, etc.</w:t>
      </w:r>
    </w:p>
    <w:p w14:paraId="70BCA0B6" w14:textId="77777777" w:rsidR="009A4C25" w:rsidRDefault="009A4C25" w:rsidP="009A4C25">
      <w:pPr>
        <w:pStyle w:val="Heading1"/>
      </w:pPr>
      <w:r w:rsidRPr="00062563">
        <w:t>Distribution process for iala documents</w:t>
      </w:r>
    </w:p>
    <w:p w14:paraId="0F6E5264" w14:textId="77777777" w:rsidR="009A4C25" w:rsidRDefault="009A4C25" w:rsidP="009A4C25">
      <w:pPr>
        <w:pStyle w:val="Heading2"/>
      </w:pPr>
      <w:r>
        <w:t>Electronic or printed documents</w:t>
      </w:r>
    </w:p>
    <w:p w14:paraId="165B8BF0" w14:textId="77777777" w:rsidR="009A4C25" w:rsidRDefault="009A4C25" w:rsidP="009A4C25">
      <w:pPr>
        <w:pStyle w:val="BodyText"/>
        <w:rPr>
          <w:lang w:eastAsia="de-DE"/>
        </w:rPr>
      </w:pPr>
      <w:r>
        <w:rPr>
          <w:lang w:eastAsia="de-DE"/>
        </w:rPr>
        <w:t xml:space="preserve">Electronic distribution is the logical method for IALA guidance documents and is the method now in use, via the IALA website, for recommendations, guidelines, and model courses. </w:t>
      </w:r>
    </w:p>
    <w:p w14:paraId="51144636" w14:textId="36878DFB" w:rsidR="009A4C25" w:rsidRDefault="009A4C25" w:rsidP="009A4C25">
      <w:pPr>
        <w:pStyle w:val="BodyText"/>
        <w:rPr>
          <w:lang w:eastAsia="de-DE"/>
        </w:rPr>
      </w:pPr>
      <w:r>
        <w:rPr>
          <w:lang w:eastAsia="de-DE"/>
        </w:rPr>
        <w:t xml:space="preserve">At present, manuals are still distributed in printed form, but the general feeling at </w:t>
      </w:r>
      <w:del w:id="270" w:author="Michael Card" w:date="2014-10-03T12:57:00Z">
        <w:r w:rsidDel="00A03359">
          <w:rPr>
            <w:lang w:eastAsia="de-DE"/>
          </w:rPr>
          <w:delText xml:space="preserve">PAP27 </w:delText>
        </w:r>
      </w:del>
      <w:ins w:id="271" w:author="Michael Card" w:date="2014-10-03T12:57:00Z">
        <w:r w:rsidR="00A03359">
          <w:rPr>
            <w:lang w:eastAsia="de-DE"/>
          </w:rPr>
          <w:t xml:space="preserve">PAP28 </w:t>
        </w:r>
      </w:ins>
      <w:r>
        <w:rPr>
          <w:lang w:eastAsia="de-DE"/>
        </w:rPr>
        <w:t>was that manuals should also move to electronic distribution.</w:t>
      </w:r>
      <w:r w:rsidRPr="000B2B3A">
        <w:rPr>
          <w:lang w:eastAsia="de-DE"/>
        </w:rPr>
        <w:t xml:space="preserve"> </w:t>
      </w:r>
      <w:r>
        <w:rPr>
          <w:lang w:eastAsia="de-DE"/>
        </w:rPr>
        <w:t>The merits are that sections/chapters could be kept up to date, and information would be more accessible to more users than at present.</w:t>
      </w:r>
    </w:p>
    <w:p w14:paraId="11D65F29" w14:textId="77777777" w:rsidR="009A4C25" w:rsidRDefault="009A4C25" w:rsidP="009A4C25">
      <w:pPr>
        <w:pStyle w:val="BodyText"/>
        <w:rPr>
          <w:lang w:eastAsia="de-DE"/>
        </w:rPr>
      </w:pPr>
      <w:r>
        <w:rPr>
          <w:lang w:eastAsia="de-DE"/>
        </w:rPr>
        <w:t xml:space="preserve">Following the decision taken at Council Session 54 (Report clause 18.2), all downloads from the IALA website require the user to register first. This allows the Secretariat to gather statistics and also permits charging when required. It would be logical to include manuals within this requirement. </w:t>
      </w:r>
    </w:p>
    <w:p w14:paraId="680D5DB1" w14:textId="77777777" w:rsidR="009A4C25" w:rsidRDefault="009A4C25" w:rsidP="009A4C25">
      <w:pPr>
        <w:pStyle w:val="Heading2"/>
      </w:pPr>
      <w:r>
        <w:t>Proposed distribution process</w:t>
      </w:r>
    </w:p>
    <w:p w14:paraId="63D0392C" w14:textId="77777777" w:rsidR="009A4C25" w:rsidRDefault="009A4C25" w:rsidP="009A4C25">
      <w:pPr>
        <w:pStyle w:val="BodyText"/>
        <w:rPr>
          <w:lang w:eastAsia="de-DE"/>
        </w:rPr>
      </w:pPr>
      <w:r>
        <w:rPr>
          <w:lang w:eastAsia="de-DE"/>
        </w:rPr>
        <w:t>The proposed distribution method is as follows.</w:t>
      </w:r>
    </w:p>
    <w:tbl>
      <w:tblPr>
        <w:tblStyle w:val="TableauGrille4-Accentuation11"/>
        <w:tblW w:w="9067" w:type="dxa"/>
        <w:tblLayout w:type="fixed"/>
        <w:tblLook w:val="04A0" w:firstRow="1" w:lastRow="0" w:firstColumn="1" w:lastColumn="0" w:noHBand="0" w:noVBand="1"/>
      </w:tblPr>
      <w:tblGrid>
        <w:gridCol w:w="3964"/>
        <w:gridCol w:w="5103"/>
      </w:tblGrid>
      <w:tr w:rsidR="009A4C25" w14:paraId="43D934B2" w14:textId="77777777" w:rsidTr="000D7DB6">
        <w:trPr>
          <w:cnfStyle w:val="100000000000" w:firstRow="1" w:lastRow="0" w:firstColumn="0" w:lastColumn="0" w:oddVBand="0" w:evenVBand="0" w:oddHBand="0"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462E4013" w14:textId="77777777" w:rsidR="009A4C25" w:rsidRPr="00583B4C" w:rsidRDefault="009A4C25" w:rsidP="000D7DB6">
            <w:pPr>
              <w:pStyle w:val="BodyText"/>
              <w:rPr>
                <w:b w:val="0"/>
                <w:i/>
                <w:lang w:eastAsia="de-DE"/>
              </w:rPr>
            </w:pPr>
            <w:r w:rsidRPr="00583B4C">
              <w:rPr>
                <w:b w:val="0"/>
                <w:i/>
                <w:lang w:eastAsia="de-DE"/>
              </w:rPr>
              <w:t>Document type</w:t>
            </w:r>
          </w:p>
        </w:tc>
        <w:tc>
          <w:tcPr>
            <w:tcW w:w="5103" w:type="dxa"/>
            <w:vAlign w:val="center"/>
          </w:tcPr>
          <w:p w14:paraId="775CF2BD"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Distribution method</w:t>
            </w:r>
          </w:p>
        </w:tc>
      </w:tr>
      <w:tr w:rsidR="009A4C25" w14:paraId="5C2DC1BF"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7EC76A33" w14:textId="77777777" w:rsidR="009A4C25" w:rsidRPr="005E02A5" w:rsidRDefault="009A4C25" w:rsidP="000D7DB6">
            <w:pPr>
              <w:pStyle w:val="BodyText"/>
              <w:rPr>
                <w:i/>
                <w:lang w:eastAsia="de-DE"/>
              </w:rPr>
            </w:pPr>
            <w:r w:rsidRPr="005E02A5">
              <w:rPr>
                <w:i/>
                <w:lang w:eastAsia="de-DE"/>
              </w:rPr>
              <w:t>Standard</w:t>
            </w:r>
          </w:p>
        </w:tc>
        <w:tc>
          <w:tcPr>
            <w:tcW w:w="5103" w:type="dxa"/>
          </w:tcPr>
          <w:p w14:paraId="4342290D"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Download from IALA web*</w:t>
            </w:r>
          </w:p>
        </w:tc>
      </w:tr>
      <w:tr w:rsidR="009A4C25" w14:paraId="37DDDF36"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626E970C" w14:textId="77777777" w:rsidR="009A4C25" w:rsidRPr="005E02A5" w:rsidRDefault="009A4C25" w:rsidP="000D7DB6">
            <w:pPr>
              <w:pStyle w:val="BodyText"/>
              <w:rPr>
                <w:i/>
                <w:lang w:eastAsia="de-DE"/>
              </w:rPr>
            </w:pPr>
            <w:r w:rsidRPr="005E02A5">
              <w:rPr>
                <w:i/>
                <w:lang w:eastAsia="de-DE"/>
              </w:rPr>
              <w:t>Recommendation</w:t>
            </w:r>
          </w:p>
        </w:tc>
        <w:tc>
          <w:tcPr>
            <w:tcW w:w="5103" w:type="dxa"/>
          </w:tcPr>
          <w:p w14:paraId="47A59F52" w14:textId="77777777" w:rsidR="009A4C25" w:rsidRPr="00810DF0" w:rsidRDefault="009A4C25" w:rsidP="000D7DB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9A4C25" w14:paraId="25E080AC"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55C8ECF6" w14:textId="77777777" w:rsidR="009A4C25" w:rsidRPr="005E02A5" w:rsidRDefault="009A4C25" w:rsidP="000D7DB6">
            <w:pPr>
              <w:pStyle w:val="BodyText"/>
              <w:rPr>
                <w:i/>
                <w:lang w:eastAsia="de-DE"/>
              </w:rPr>
            </w:pPr>
            <w:r w:rsidRPr="005E02A5">
              <w:rPr>
                <w:i/>
                <w:lang w:eastAsia="de-DE"/>
              </w:rPr>
              <w:t>Guideline</w:t>
            </w:r>
          </w:p>
        </w:tc>
        <w:tc>
          <w:tcPr>
            <w:tcW w:w="5103" w:type="dxa"/>
          </w:tcPr>
          <w:p w14:paraId="18378B1C" w14:textId="77777777" w:rsidR="009A4C25" w:rsidRPr="00810DF0" w:rsidRDefault="009A4C25" w:rsidP="000D7DB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9A4C25" w14:paraId="70800EAD"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30B5159C" w14:textId="77777777" w:rsidR="009A4C25" w:rsidRPr="005E02A5" w:rsidRDefault="009A4C25" w:rsidP="000D7DB6">
            <w:pPr>
              <w:pStyle w:val="BodyText"/>
              <w:rPr>
                <w:i/>
                <w:lang w:eastAsia="de-DE"/>
              </w:rPr>
            </w:pPr>
            <w:r w:rsidRPr="005E02A5">
              <w:rPr>
                <w:i/>
                <w:lang w:eastAsia="de-DE"/>
              </w:rPr>
              <w:t>Manual</w:t>
            </w:r>
          </w:p>
        </w:tc>
        <w:tc>
          <w:tcPr>
            <w:tcW w:w="5103" w:type="dxa"/>
          </w:tcPr>
          <w:p w14:paraId="2E0AD452" w14:textId="77777777" w:rsidR="009A4C25" w:rsidRPr="00810DF0" w:rsidRDefault="009A4C25" w:rsidP="000D7DB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9A4C25" w14:paraId="1315562C"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7BBFE839" w14:textId="77777777" w:rsidR="009A4C25" w:rsidRPr="005E02A5" w:rsidRDefault="009A4C25" w:rsidP="000D7DB6">
            <w:pPr>
              <w:pStyle w:val="BodyText"/>
              <w:rPr>
                <w:i/>
                <w:lang w:eastAsia="de-DE"/>
              </w:rPr>
            </w:pPr>
            <w:r w:rsidRPr="005E02A5">
              <w:rPr>
                <w:i/>
                <w:lang w:eastAsia="de-DE"/>
              </w:rPr>
              <w:t>Model Course</w:t>
            </w:r>
          </w:p>
        </w:tc>
        <w:tc>
          <w:tcPr>
            <w:tcW w:w="5103" w:type="dxa"/>
          </w:tcPr>
          <w:p w14:paraId="0C3CC9C6" w14:textId="77777777" w:rsidR="009A4C25" w:rsidRPr="00810DF0" w:rsidRDefault="009A4C25" w:rsidP="000D7DB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9A4C25" w14:paraId="1B1DEB1C"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34979407" w14:textId="77777777" w:rsidR="009A4C25" w:rsidRDefault="009A4C25" w:rsidP="000D7DB6">
            <w:pPr>
              <w:pStyle w:val="BodyText"/>
              <w:rPr>
                <w:lang w:eastAsia="de-DE"/>
              </w:rPr>
            </w:pPr>
          </w:p>
        </w:tc>
        <w:tc>
          <w:tcPr>
            <w:tcW w:w="5103" w:type="dxa"/>
          </w:tcPr>
          <w:p w14:paraId="3616934E" w14:textId="77777777" w:rsidR="009A4C25" w:rsidRDefault="009A4C25" w:rsidP="000D7DB6">
            <w:pPr>
              <w:pStyle w:val="BodyText"/>
              <w:ind w:left="720"/>
              <w:cnfStyle w:val="000000000000" w:firstRow="0" w:lastRow="0" w:firstColumn="0" w:lastColumn="0" w:oddVBand="0" w:evenVBand="0" w:oddHBand="0" w:evenHBand="0" w:firstRowFirstColumn="0" w:firstRowLastColumn="0" w:lastRowFirstColumn="0" w:lastRowLastColumn="0"/>
              <w:rPr>
                <w:lang w:eastAsia="de-DE"/>
              </w:rPr>
            </w:pPr>
            <w:r>
              <w:rPr>
                <w:lang w:eastAsia="de-DE"/>
              </w:rPr>
              <w:t>*  Registration required</w:t>
            </w:r>
          </w:p>
        </w:tc>
      </w:tr>
    </w:tbl>
    <w:p w14:paraId="65D1477E" w14:textId="59F29621" w:rsidR="009A4C25" w:rsidDel="003D4B73" w:rsidRDefault="009A4C25" w:rsidP="009A4C25">
      <w:pPr>
        <w:pStyle w:val="BodyText"/>
        <w:rPr>
          <w:del w:id="272" w:author="Michael Card" w:date="2014-10-03T13:04:00Z"/>
          <w:lang w:eastAsia="de-DE"/>
        </w:rPr>
      </w:pPr>
    </w:p>
    <w:p w14:paraId="28B0A110" w14:textId="103D6BBC" w:rsidR="009A4C25" w:rsidDel="00A03359" w:rsidRDefault="009A4C25" w:rsidP="009A4C25">
      <w:pPr>
        <w:pStyle w:val="Heading2"/>
        <w:rPr>
          <w:del w:id="273" w:author="Michael Card" w:date="2014-10-03T12:57:00Z"/>
          <w:lang w:eastAsia="de-DE"/>
        </w:rPr>
      </w:pPr>
      <w:del w:id="274" w:author="Michael Card" w:date="2014-10-03T12:57:00Z">
        <w:r w:rsidDel="00A03359">
          <w:rPr>
            <w:lang w:eastAsia="de-DE"/>
          </w:rPr>
          <w:delText>Capturing other valuable information</w:delText>
        </w:r>
      </w:del>
    </w:p>
    <w:p w14:paraId="523084C9" w14:textId="788BF5A2" w:rsidR="00F35976" w:rsidDel="00A03359" w:rsidRDefault="00F35976" w:rsidP="009A4C25">
      <w:pPr>
        <w:pStyle w:val="BodyText"/>
        <w:rPr>
          <w:ins w:id="275" w:author="Seamus Doyle" w:date="2014-10-02T08:39:00Z"/>
          <w:del w:id="276" w:author="Michael Card" w:date="2014-10-03T12:57:00Z"/>
          <w:lang w:eastAsia="de-DE"/>
        </w:rPr>
      </w:pPr>
      <w:ins w:id="277" w:author="Seamus Doyle" w:date="2014-10-02T08:39:00Z">
        <w:del w:id="278" w:author="Michael Card" w:date="2014-10-03T12:57:00Z">
          <w:r w:rsidRPr="00F35976" w:rsidDel="00A03359">
            <w:rPr>
              <w:highlight w:val="yellow"/>
              <w:lang w:eastAsia="de-DE"/>
              <w:rPrChange w:id="279" w:author="Seamus Doyle" w:date="2014-10-02T08:39:00Z">
                <w:rPr>
                  <w:lang w:eastAsia="de-DE"/>
                </w:rPr>
              </w:rPrChange>
            </w:rPr>
            <w:delText>Rewrite as a general statement, referring to modern electronic doc filing systems.</w:delText>
          </w:r>
        </w:del>
      </w:ins>
    </w:p>
    <w:p w14:paraId="1B1FB90F" w14:textId="41617B71" w:rsidR="009A4C25" w:rsidDel="00A03359" w:rsidRDefault="009A4C25" w:rsidP="009A4C25">
      <w:pPr>
        <w:pStyle w:val="BodyText"/>
        <w:rPr>
          <w:del w:id="280" w:author="Michael Card" w:date="2014-10-03T12:57:00Z"/>
          <w:lang w:eastAsia="de-DE"/>
        </w:rPr>
      </w:pPr>
      <w:del w:id="281" w:author="Michael Card" w:date="2014-10-03T12:57:00Z">
        <w:r w:rsidDel="00A03359">
          <w:rPr>
            <w:lang w:eastAsia="de-DE"/>
          </w:rPr>
          <w:delText xml:space="preserve">At PAP27, there was a view in favour of enabling users to assemble their own custom manuals by selection from a wide range of sections/chapters, made available on the website, or possibly via a wiki website. </w:delText>
        </w:r>
      </w:del>
    </w:p>
    <w:p w14:paraId="2B0B2A8D" w14:textId="4B9BEA77" w:rsidR="009A4C25" w:rsidDel="00A03359" w:rsidRDefault="009A4C25" w:rsidP="009A4C25">
      <w:pPr>
        <w:pStyle w:val="BodyText"/>
        <w:rPr>
          <w:del w:id="282" w:author="Michael Card" w:date="2014-10-03T12:57:00Z"/>
          <w:lang w:eastAsia="de-DE"/>
        </w:rPr>
      </w:pPr>
      <w:del w:id="283" w:author="Michael Card" w:date="2014-10-03T12:57:00Z">
        <w:r w:rsidDel="00A03359">
          <w:rPr>
            <w:lang w:eastAsia="de-DE"/>
          </w:rPr>
          <w:delText>The Secretariat believes that it would be better to leave the Navguide and VTS Manual as complete documents, but move from printed to electronic distribution.</w:delText>
        </w:r>
      </w:del>
    </w:p>
    <w:p w14:paraId="666C1C3E" w14:textId="06D3560B" w:rsidR="009A4C25" w:rsidDel="00A03359" w:rsidRDefault="009A4C25" w:rsidP="009A4C25">
      <w:pPr>
        <w:pStyle w:val="BodyText"/>
        <w:rPr>
          <w:del w:id="284" w:author="Michael Card" w:date="2014-10-03T12:57:00Z"/>
          <w:lang w:eastAsia="de-DE"/>
        </w:rPr>
      </w:pPr>
      <w:del w:id="285" w:author="Michael Card" w:date="2014-10-03T12:57:00Z">
        <w:r w:rsidDel="00A03359">
          <w:rPr>
            <w:lang w:eastAsia="de-DE"/>
          </w:rPr>
          <w:delText>However in the course of the work of the committees, input documents and presentations are received which carry information and advice that would be of ongoing value to Members. The best of these could be preserved, to supplement the manuals and guidelines, by posting them to the web. They could be collected and classified as “Information Notes”. The author of each would not be IALA, but an IALA member.</w:delText>
        </w:r>
      </w:del>
    </w:p>
    <w:p w14:paraId="5C845921" w14:textId="1D7648F1" w:rsidR="009A4C25" w:rsidDel="00A03359" w:rsidRDefault="009A4C25" w:rsidP="009A4C25">
      <w:pPr>
        <w:pStyle w:val="BodyText"/>
        <w:rPr>
          <w:del w:id="286" w:author="Michael Card" w:date="2014-10-03T12:58:00Z"/>
          <w:lang w:eastAsia="de-DE"/>
        </w:rPr>
      </w:pPr>
      <w:del w:id="287" w:author="Michael Card" w:date="2014-10-03T12:58:00Z">
        <w:r w:rsidDel="00A03359">
          <w:rPr>
            <w:lang w:eastAsia="de-DE"/>
          </w:rPr>
          <w:lastRenderedPageBreak/>
          <w:delText>These could be posted on the IALA website, or on the IALA Wiki, at the discretion of the Secretary-General, advised by the PAP. They should not be considered part of the IALA guidance product line, because of the content and origin.</w:delText>
        </w:r>
      </w:del>
    </w:p>
    <w:tbl>
      <w:tblPr>
        <w:tblStyle w:val="TableauGrille4-Accentuation11"/>
        <w:tblW w:w="9016" w:type="dxa"/>
        <w:tblLayout w:type="fixed"/>
        <w:tblLook w:val="04A0" w:firstRow="1" w:lastRow="0" w:firstColumn="1" w:lastColumn="0" w:noHBand="0" w:noVBand="1"/>
      </w:tblPr>
      <w:tblGrid>
        <w:gridCol w:w="2032"/>
        <w:gridCol w:w="2925"/>
        <w:gridCol w:w="4059"/>
      </w:tblGrid>
      <w:tr w:rsidR="009A4C25" w:rsidDel="00A03359" w14:paraId="5E51C3CB" w14:textId="780235EF" w:rsidTr="000D7DB6">
        <w:trPr>
          <w:cnfStyle w:val="100000000000" w:firstRow="1" w:lastRow="0" w:firstColumn="0" w:lastColumn="0" w:oddVBand="0" w:evenVBand="0" w:oddHBand="0" w:evenHBand="0" w:firstRowFirstColumn="0" w:firstRowLastColumn="0" w:lastRowFirstColumn="0" w:lastRowLastColumn="0"/>
          <w:cantSplit/>
          <w:trHeight w:val="608"/>
          <w:del w:id="288" w:author="Michael Card" w:date="2014-10-03T12:58:00Z"/>
        </w:trPr>
        <w:tc>
          <w:tcPr>
            <w:cnfStyle w:val="001000000000" w:firstRow="0" w:lastRow="0" w:firstColumn="1" w:lastColumn="0" w:oddVBand="0" w:evenVBand="0" w:oddHBand="0" w:evenHBand="0" w:firstRowFirstColumn="0" w:firstRowLastColumn="0" w:lastRowFirstColumn="0" w:lastRowLastColumn="0"/>
            <w:tcW w:w="2032" w:type="dxa"/>
            <w:vAlign w:val="center"/>
          </w:tcPr>
          <w:p w14:paraId="5C5C2253" w14:textId="695D41A0" w:rsidR="009A4C25" w:rsidRPr="005E02A5" w:rsidDel="00A03359" w:rsidRDefault="009A4C25" w:rsidP="000D7DB6">
            <w:pPr>
              <w:pStyle w:val="BodyText"/>
              <w:rPr>
                <w:del w:id="289" w:author="Michael Card" w:date="2014-10-03T12:58:00Z"/>
                <w:b w:val="0"/>
                <w:i/>
                <w:lang w:eastAsia="de-DE"/>
              </w:rPr>
            </w:pPr>
            <w:del w:id="290" w:author="Michael Card" w:date="2014-10-03T12:58:00Z">
              <w:r w:rsidRPr="005E02A5" w:rsidDel="00A03359">
                <w:rPr>
                  <w:b w:val="0"/>
                  <w:i/>
                  <w:lang w:eastAsia="de-DE"/>
                </w:rPr>
                <w:delText>Document type</w:delText>
              </w:r>
            </w:del>
          </w:p>
        </w:tc>
        <w:tc>
          <w:tcPr>
            <w:tcW w:w="2925" w:type="dxa"/>
            <w:vAlign w:val="center"/>
          </w:tcPr>
          <w:p w14:paraId="559DB41A" w14:textId="03472C51" w:rsidR="009A4C25" w:rsidRPr="00583B4C" w:rsidDel="00A03359" w:rsidRDefault="009A4C25" w:rsidP="000D7DB6">
            <w:pPr>
              <w:pStyle w:val="BodyText"/>
              <w:cnfStyle w:val="100000000000" w:firstRow="1" w:lastRow="0" w:firstColumn="0" w:lastColumn="0" w:oddVBand="0" w:evenVBand="0" w:oddHBand="0" w:evenHBand="0" w:firstRowFirstColumn="0" w:firstRowLastColumn="0" w:lastRowFirstColumn="0" w:lastRowLastColumn="0"/>
              <w:rPr>
                <w:del w:id="291" w:author="Michael Card" w:date="2014-10-03T12:58:00Z"/>
                <w:b w:val="0"/>
                <w:i/>
                <w:lang w:eastAsia="de-DE"/>
              </w:rPr>
            </w:pPr>
            <w:del w:id="292" w:author="Michael Card" w:date="2014-10-03T12:58:00Z">
              <w:r w:rsidRPr="00583B4C" w:rsidDel="00A03359">
                <w:rPr>
                  <w:b w:val="0"/>
                  <w:i/>
                  <w:lang w:eastAsia="de-DE"/>
                </w:rPr>
                <w:delText>Distribution method</w:delText>
              </w:r>
            </w:del>
          </w:p>
        </w:tc>
        <w:tc>
          <w:tcPr>
            <w:tcW w:w="4059" w:type="dxa"/>
            <w:vAlign w:val="center"/>
          </w:tcPr>
          <w:p w14:paraId="1E131D25" w14:textId="16312FC4" w:rsidR="009A4C25" w:rsidRPr="00583B4C" w:rsidDel="00A03359" w:rsidRDefault="009A4C25" w:rsidP="000D7DB6">
            <w:pPr>
              <w:pStyle w:val="BodyText"/>
              <w:cnfStyle w:val="100000000000" w:firstRow="1" w:lastRow="0" w:firstColumn="0" w:lastColumn="0" w:oddVBand="0" w:evenVBand="0" w:oddHBand="0" w:evenHBand="0" w:firstRowFirstColumn="0" w:firstRowLastColumn="0" w:lastRowFirstColumn="0" w:lastRowLastColumn="0"/>
              <w:rPr>
                <w:del w:id="293" w:author="Michael Card" w:date="2014-10-03T12:58:00Z"/>
                <w:b w:val="0"/>
                <w:i/>
                <w:lang w:eastAsia="de-DE"/>
              </w:rPr>
            </w:pPr>
            <w:del w:id="294" w:author="Michael Card" w:date="2014-10-03T12:58:00Z">
              <w:r w:rsidRPr="00583B4C" w:rsidDel="00A03359">
                <w:rPr>
                  <w:b w:val="0"/>
                  <w:i/>
                  <w:lang w:eastAsia="de-DE"/>
                </w:rPr>
                <w:delText>Comment</w:delText>
              </w:r>
            </w:del>
          </w:p>
        </w:tc>
      </w:tr>
      <w:tr w:rsidR="009A4C25" w:rsidDel="00A03359" w14:paraId="42513222" w14:textId="2F29B3B7" w:rsidTr="000D7DB6">
        <w:trPr>
          <w:cnfStyle w:val="000000100000" w:firstRow="0" w:lastRow="0" w:firstColumn="0" w:lastColumn="0" w:oddVBand="0" w:evenVBand="0" w:oddHBand="1" w:evenHBand="0" w:firstRowFirstColumn="0" w:firstRowLastColumn="0" w:lastRowFirstColumn="0" w:lastRowLastColumn="0"/>
          <w:cantSplit/>
          <w:del w:id="295" w:author="Michael Card" w:date="2014-10-03T12:58:00Z"/>
        </w:trPr>
        <w:tc>
          <w:tcPr>
            <w:cnfStyle w:val="001000000000" w:firstRow="0" w:lastRow="0" w:firstColumn="1" w:lastColumn="0" w:oddVBand="0" w:evenVBand="0" w:oddHBand="0" w:evenHBand="0" w:firstRowFirstColumn="0" w:firstRowLastColumn="0" w:lastRowFirstColumn="0" w:lastRowLastColumn="0"/>
            <w:tcW w:w="2032" w:type="dxa"/>
          </w:tcPr>
          <w:p w14:paraId="01D13B29" w14:textId="21D75AD8" w:rsidR="009A4C25" w:rsidRPr="005E02A5" w:rsidDel="00A03359" w:rsidRDefault="009A4C25" w:rsidP="000D7DB6">
            <w:pPr>
              <w:pStyle w:val="BodyText"/>
              <w:rPr>
                <w:del w:id="296" w:author="Michael Card" w:date="2014-10-03T12:58:00Z"/>
                <w:i/>
                <w:lang w:eastAsia="de-DE"/>
              </w:rPr>
            </w:pPr>
            <w:del w:id="297" w:author="Michael Card" w:date="2014-10-03T12:58:00Z">
              <w:r w:rsidRPr="005E02A5" w:rsidDel="00A03359">
                <w:rPr>
                  <w:i/>
                  <w:lang w:eastAsia="de-DE"/>
                </w:rPr>
                <w:delText>Information Note</w:delText>
              </w:r>
            </w:del>
          </w:p>
        </w:tc>
        <w:tc>
          <w:tcPr>
            <w:tcW w:w="2925" w:type="dxa"/>
          </w:tcPr>
          <w:p w14:paraId="52D74366" w14:textId="609B0CB7" w:rsidR="009A4C25" w:rsidDel="00A03359" w:rsidRDefault="009A4C25" w:rsidP="000D7DB6">
            <w:pPr>
              <w:pStyle w:val="BodyText"/>
              <w:cnfStyle w:val="000000100000" w:firstRow="0" w:lastRow="0" w:firstColumn="0" w:lastColumn="0" w:oddVBand="0" w:evenVBand="0" w:oddHBand="1" w:evenHBand="0" w:firstRowFirstColumn="0" w:firstRowLastColumn="0" w:lastRowFirstColumn="0" w:lastRowLastColumn="0"/>
              <w:rPr>
                <w:del w:id="298" w:author="Michael Card" w:date="2014-10-03T12:58:00Z"/>
                <w:lang w:eastAsia="de-DE"/>
              </w:rPr>
            </w:pPr>
            <w:del w:id="299" w:author="Michael Card" w:date="2014-10-03T12:58:00Z">
              <w:r w:rsidDel="00A03359">
                <w:rPr>
                  <w:lang w:eastAsia="de-DE"/>
                </w:rPr>
                <w:delText>Download from IALA web* or Wiki*</w:delText>
              </w:r>
            </w:del>
          </w:p>
          <w:p w14:paraId="2741800B" w14:textId="3943CF20" w:rsidR="009A4C25" w:rsidDel="00A03359" w:rsidRDefault="009A4C25" w:rsidP="000D7DB6">
            <w:pPr>
              <w:pStyle w:val="BodyText"/>
              <w:cnfStyle w:val="000000100000" w:firstRow="0" w:lastRow="0" w:firstColumn="0" w:lastColumn="0" w:oddVBand="0" w:evenVBand="0" w:oddHBand="1" w:evenHBand="0" w:firstRowFirstColumn="0" w:firstRowLastColumn="0" w:lastRowFirstColumn="0" w:lastRowLastColumn="0"/>
              <w:rPr>
                <w:del w:id="300" w:author="Michael Card" w:date="2014-10-03T12:58:00Z"/>
                <w:lang w:eastAsia="de-DE"/>
              </w:rPr>
            </w:pPr>
            <w:del w:id="301" w:author="Michael Card" w:date="2014-10-03T12:58:00Z">
              <w:r w:rsidDel="00A03359">
                <w:rPr>
                  <w:lang w:eastAsia="de-DE"/>
                </w:rPr>
                <w:delText>*  Registration required</w:delText>
              </w:r>
            </w:del>
          </w:p>
        </w:tc>
        <w:tc>
          <w:tcPr>
            <w:tcW w:w="4059" w:type="dxa"/>
          </w:tcPr>
          <w:p w14:paraId="16D9E444" w14:textId="0480D124" w:rsidR="009A4C25" w:rsidDel="00A03359" w:rsidRDefault="009A4C25" w:rsidP="000D7DB6">
            <w:pPr>
              <w:pStyle w:val="BodyText"/>
              <w:cnfStyle w:val="000000100000" w:firstRow="0" w:lastRow="0" w:firstColumn="0" w:lastColumn="0" w:oddVBand="0" w:evenVBand="0" w:oddHBand="1" w:evenHBand="0" w:firstRowFirstColumn="0" w:firstRowLastColumn="0" w:lastRowFirstColumn="0" w:lastRowLastColumn="0"/>
              <w:rPr>
                <w:del w:id="302" w:author="Michael Card" w:date="2014-10-03T12:58:00Z"/>
                <w:lang w:eastAsia="de-DE"/>
              </w:rPr>
            </w:pPr>
            <w:del w:id="303" w:author="Michael Card" w:date="2014-10-03T12:58:00Z">
              <w:r w:rsidDel="00A03359">
                <w:rPr>
                  <w:lang w:eastAsia="de-DE"/>
                </w:rPr>
                <w:delText>Author to be an IALA member.</w:delText>
              </w:r>
            </w:del>
          </w:p>
          <w:p w14:paraId="4016B602" w14:textId="337F2135" w:rsidR="009A4C25" w:rsidDel="00A03359" w:rsidRDefault="009A4C25" w:rsidP="000D7DB6">
            <w:pPr>
              <w:pStyle w:val="BodyText"/>
              <w:cnfStyle w:val="000000100000" w:firstRow="0" w:lastRow="0" w:firstColumn="0" w:lastColumn="0" w:oddVBand="0" w:evenVBand="0" w:oddHBand="1" w:evenHBand="0" w:firstRowFirstColumn="0" w:firstRowLastColumn="0" w:lastRowFirstColumn="0" w:lastRowLastColumn="0"/>
              <w:rPr>
                <w:del w:id="304" w:author="Michael Card" w:date="2014-10-03T12:58:00Z"/>
                <w:lang w:eastAsia="de-DE"/>
              </w:rPr>
            </w:pPr>
            <w:del w:id="305" w:author="Michael Card" w:date="2014-10-03T12:58:00Z">
              <w:r w:rsidDel="00A03359">
                <w:rPr>
                  <w:lang w:eastAsia="de-DE"/>
                </w:rPr>
                <w:delText>Should be related to an existing IALA recommendation or guideline.</w:delText>
              </w:r>
            </w:del>
          </w:p>
        </w:tc>
      </w:tr>
    </w:tbl>
    <w:p w14:paraId="3FFD202A" w14:textId="77777777" w:rsidR="009A4C25" w:rsidRDefault="009A4C25" w:rsidP="009A4C25">
      <w:pPr>
        <w:pStyle w:val="BodyText"/>
      </w:pPr>
    </w:p>
    <w:p w14:paraId="6CC7AE9E" w14:textId="77777777" w:rsidR="009A4C25" w:rsidRPr="004F1886" w:rsidRDefault="009A4C25" w:rsidP="009A4C25">
      <w:pPr>
        <w:pStyle w:val="Heading1"/>
      </w:pPr>
      <w:r>
        <w:t>consequent activity</w:t>
      </w:r>
    </w:p>
    <w:p w14:paraId="4382C88D" w14:textId="77777777" w:rsidR="009A4C25" w:rsidRDefault="009A4C25" w:rsidP="009A4C25">
      <w:pPr>
        <w:pStyle w:val="BodyText"/>
        <w:rPr>
          <w:lang w:eastAsia="de-DE"/>
        </w:rPr>
      </w:pPr>
      <w:r>
        <w:rPr>
          <w:lang w:eastAsia="de-DE"/>
        </w:rPr>
        <w:t>If the above proposals are agreed by Council, then the following new activities will need to be carried out. The precise timing of these activities will need consideration.</w:t>
      </w:r>
    </w:p>
    <w:tbl>
      <w:tblPr>
        <w:tblStyle w:val="TableauGrille4-Accentuation11"/>
        <w:tblW w:w="0" w:type="auto"/>
        <w:tblLook w:val="04A0" w:firstRow="1" w:lastRow="0" w:firstColumn="1" w:lastColumn="0" w:noHBand="0" w:noVBand="1"/>
      </w:tblPr>
      <w:tblGrid>
        <w:gridCol w:w="3964"/>
        <w:gridCol w:w="2046"/>
        <w:gridCol w:w="3006"/>
      </w:tblGrid>
      <w:tr w:rsidR="009A4C25" w14:paraId="45CC019F" w14:textId="77777777" w:rsidTr="000D7DB6">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B54AB75" w14:textId="77777777" w:rsidR="009A4C25" w:rsidRPr="00583B4C" w:rsidRDefault="009A4C25" w:rsidP="000D7DB6">
            <w:pPr>
              <w:pStyle w:val="BodyText"/>
              <w:rPr>
                <w:b w:val="0"/>
                <w:i/>
                <w:lang w:eastAsia="de-DE"/>
              </w:rPr>
            </w:pPr>
            <w:r w:rsidRPr="00583B4C">
              <w:rPr>
                <w:b w:val="0"/>
                <w:i/>
                <w:lang w:eastAsia="de-DE"/>
              </w:rPr>
              <w:t>Action</w:t>
            </w:r>
          </w:p>
        </w:tc>
        <w:tc>
          <w:tcPr>
            <w:tcW w:w="2046" w:type="dxa"/>
            <w:vAlign w:val="center"/>
          </w:tcPr>
          <w:p w14:paraId="4A426000"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Carried out by</w:t>
            </w:r>
          </w:p>
        </w:tc>
        <w:tc>
          <w:tcPr>
            <w:tcW w:w="3006" w:type="dxa"/>
            <w:vAlign w:val="center"/>
          </w:tcPr>
          <w:p w14:paraId="6F69B830"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Comment</w:t>
            </w:r>
          </w:p>
        </w:tc>
      </w:tr>
      <w:tr w:rsidR="009A4C25" w14:paraId="550F251B"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E671817" w14:textId="77777777" w:rsidR="009A4C25" w:rsidRPr="00583B4C" w:rsidRDefault="009A4C25" w:rsidP="000D7DB6">
            <w:pPr>
              <w:pStyle w:val="BodyText"/>
              <w:rPr>
                <w:b w:val="0"/>
                <w:lang w:eastAsia="de-DE"/>
              </w:rPr>
            </w:pPr>
            <w:r w:rsidRPr="00583B4C">
              <w:rPr>
                <w:b w:val="0"/>
                <w:lang w:eastAsia="de-DE"/>
              </w:rPr>
              <w:t>Formulate a draft pyramid scheme for the new standards, recommendations, and guidelines</w:t>
            </w:r>
          </w:p>
        </w:tc>
        <w:tc>
          <w:tcPr>
            <w:tcW w:w="2046" w:type="dxa"/>
          </w:tcPr>
          <w:p w14:paraId="1413F057"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PAP and ARM Committee</w:t>
            </w:r>
          </w:p>
        </w:tc>
        <w:tc>
          <w:tcPr>
            <w:tcW w:w="3006" w:type="dxa"/>
          </w:tcPr>
          <w:p w14:paraId="5BF8061B"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577999">
              <w:rPr>
                <w:lang w:eastAsia="de-DE"/>
              </w:rPr>
              <w:t>For Council approval</w:t>
            </w:r>
          </w:p>
        </w:tc>
      </w:tr>
      <w:tr w:rsidR="009A4C25" w14:paraId="02AF2834"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410F5AD8" w14:textId="51D3784D" w:rsidR="009A4C25" w:rsidRPr="00583B4C" w:rsidRDefault="009A4C25" w:rsidP="000D7DB6">
            <w:pPr>
              <w:pStyle w:val="BodyText"/>
              <w:rPr>
                <w:b w:val="0"/>
                <w:lang w:eastAsia="de-DE"/>
              </w:rPr>
            </w:pPr>
            <w:del w:id="306" w:author="Michael Card" w:date="2014-10-03T12:58:00Z">
              <w:r w:rsidRPr="00583B4C" w:rsidDel="00A03359">
                <w:rPr>
                  <w:b w:val="0"/>
                  <w:lang w:eastAsia="de-DE"/>
                </w:rPr>
                <w:delText>Creation of explanatory note for Members and Committee participants</w:delText>
              </w:r>
            </w:del>
          </w:p>
        </w:tc>
        <w:tc>
          <w:tcPr>
            <w:tcW w:w="2046" w:type="dxa"/>
          </w:tcPr>
          <w:p w14:paraId="051CE8BD" w14:textId="1A232873"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del w:id="307" w:author="Michael Card" w:date="2014-10-03T12:58:00Z">
              <w:r w:rsidDel="00A03359">
                <w:rPr>
                  <w:lang w:eastAsia="de-DE"/>
                </w:rPr>
                <w:delText>Secretariat</w:delText>
              </w:r>
            </w:del>
          </w:p>
        </w:tc>
        <w:tc>
          <w:tcPr>
            <w:tcW w:w="3006" w:type="dxa"/>
          </w:tcPr>
          <w:p w14:paraId="41194D16"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p>
        </w:tc>
      </w:tr>
      <w:tr w:rsidR="009A4C25" w14:paraId="164593F0"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14A5F2E3" w14:textId="77777777" w:rsidR="009A4C25" w:rsidRPr="00583B4C" w:rsidRDefault="009A4C25" w:rsidP="000D7DB6">
            <w:pPr>
              <w:pStyle w:val="BodyText"/>
              <w:rPr>
                <w:b w:val="0"/>
                <w:lang w:eastAsia="de-DE"/>
              </w:rPr>
            </w:pPr>
            <w:r w:rsidRPr="00583B4C">
              <w:rPr>
                <w:b w:val="0"/>
                <w:lang w:eastAsia="de-DE"/>
              </w:rPr>
              <w:t>New templates for standards, recommendations, and guidelines</w:t>
            </w:r>
          </w:p>
        </w:tc>
        <w:tc>
          <w:tcPr>
            <w:tcW w:w="2046" w:type="dxa"/>
          </w:tcPr>
          <w:p w14:paraId="3D63B773"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Secretariat &amp; PAP</w:t>
            </w:r>
          </w:p>
        </w:tc>
        <w:tc>
          <w:tcPr>
            <w:tcW w:w="3006" w:type="dxa"/>
          </w:tcPr>
          <w:p w14:paraId="35817E1C"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577999">
              <w:rPr>
                <w:lang w:eastAsia="de-DE"/>
              </w:rPr>
              <w:t>For Council approval</w:t>
            </w:r>
            <w:r>
              <w:rPr>
                <w:lang w:eastAsia="de-DE"/>
              </w:rPr>
              <w:t>.</w:t>
            </w:r>
          </w:p>
          <w:p w14:paraId="43CFCF04"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Would be subcontracted to expert supplier.</w:t>
            </w:r>
          </w:p>
        </w:tc>
      </w:tr>
      <w:tr w:rsidR="009A4C25" w14:paraId="740B2186"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06491C9B" w14:textId="77777777" w:rsidR="009A4C25" w:rsidRPr="00583B4C" w:rsidRDefault="009A4C25" w:rsidP="000D7DB6">
            <w:pPr>
              <w:pStyle w:val="BodyText"/>
              <w:rPr>
                <w:b w:val="0"/>
                <w:lang w:eastAsia="de-DE"/>
              </w:rPr>
            </w:pPr>
            <w:r w:rsidRPr="00583B4C">
              <w:rPr>
                <w:b w:val="0"/>
                <w:lang w:eastAsia="de-DE"/>
              </w:rPr>
              <w:t>New document numbering system</w:t>
            </w:r>
          </w:p>
        </w:tc>
        <w:tc>
          <w:tcPr>
            <w:tcW w:w="2046" w:type="dxa"/>
          </w:tcPr>
          <w:p w14:paraId="3DDB258C"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 xml:space="preserve">PAP &amp; Secretariat </w:t>
            </w:r>
          </w:p>
        </w:tc>
        <w:tc>
          <w:tcPr>
            <w:tcW w:w="3006" w:type="dxa"/>
          </w:tcPr>
          <w:p w14:paraId="1B3C5164"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For Council approval</w:t>
            </w:r>
          </w:p>
        </w:tc>
      </w:tr>
      <w:tr w:rsidR="009A4C25" w14:paraId="36991F04"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6A11F45C" w14:textId="77777777" w:rsidR="009A4C25" w:rsidRPr="00583B4C" w:rsidRDefault="009A4C25" w:rsidP="000D7DB6">
            <w:pPr>
              <w:pStyle w:val="BodyText"/>
              <w:rPr>
                <w:b w:val="0"/>
                <w:lang w:eastAsia="de-DE"/>
              </w:rPr>
            </w:pPr>
            <w:r w:rsidRPr="00583B4C">
              <w:rPr>
                <w:b w:val="0"/>
                <w:lang w:eastAsia="de-DE"/>
              </w:rPr>
              <w:t>Migration plan for website</w:t>
            </w:r>
          </w:p>
        </w:tc>
        <w:tc>
          <w:tcPr>
            <w:tcW w:w="2046" w:type="dxa"/>
          </w:tcPr>
          <w:p w14:paraId="4DD84FCD"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Secretariat</w:t>
            </w:r>
          </w:p>
        </w:tc>
        <w:tc>
          <w:tcPr>
            <w:tcW w:w="3006" w:type="dxa"/>
          </w:tcPr>
          <w:p w14:paraId="7E7A5844"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p>
        </w:tc>
      </w:tr>
      <w:tr w:rsidR="009A4C25" w14:paraId="3C314FAD"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2B47AF1A" w14:textId="77777777" w:rsidR="009A4C25" w:rsidRPr="00583B4C" w:rsidRDefault="009A4C25" w:rsidP="000D7DB6">
            <w:pPr>
              <w:pStyle w:val="BodyText"/>
              <w:rPr>
                <w:b w:val="0"/>
                <w:lang w:eastAsia="de-DE"/>
              </w:rPr>
            </w:pPr>
            <w:r w:rsidRPr="00583B4C">
              <w:rPr>
                <w:b w:val="0"/>
                <w:lang w:eastAsia="de-DE"/>
              </w:rPr>
              <w:t>Changes to website</w:t>
            </w:r>
          </w:p>
        </w:tc>
        <w:tc>
          <w:tcPr>
            <w:tcW w:w="2046" w:type="dxa"/>
          </w:tcPr>
          <w:p w14:paraId="78153955"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Secretariat</w:t>
            </w:r>
          </w:p>
        </w:tc>
        <w:tc>
          <w:tcPr>
            <w:tcW w:w="3006" w:type="dxa"/>
          </w:tcPr>
          <w:p w14:paraId="61455741"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Subcontracted</w:t>
            </w:r>
          </w:p>
        </w:tc>
      </w:tr>
      <w:tr w:rsidR="009A4C25" w14:paraId="4296C7FB"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4ACA6B60" w14:textId="77777777" w:rsidR="009A4C25" w:rsidRPr="00583B4C" w:rsidRDefault="009A4C25" w:rsidP="000D7DB6">
            <w:pPr>
              <w:pStyle w:val="BodyText"/>
              <w:rPr>
                <w:b w:val="0"/>
                <w:lang w:eastAsia="de-DE"/>
              </w:rPr>
            </w:pPr>
            <w:r w:rsidRPr="00583B4C">
              <w:rPr>
                <w:b w:val="0"/>
                <w:lang w:eastAsia="de-DE"/>
              </w:rPr>
              <w:t>Plan for first General Assembly to approve standards</w:t>
            </w:r>
          </w:p>
        </w:tc>
        <w:tc>
          <w:tcPr>
            <w:tcW w:w="2046" w:type="dxa"/>
          </w:tcPr>
          <w:p w14:paraId="52861F4F"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Secretariat</w:t>
            </w:r>
          </w:p>
        </w:tc>
        <w:tc>
          <w:tcPr>
            <w:tcW w:w="3006" w:type="dxa"/>
          </w:tcPr>
          <w:p w14:paraId="7E6C06F1"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577999">
              <w:rPr>
                <w:lang w:eastAsia="de-DE"/>
              </w:rPr>
              <w:t>For Council approval</w:t>
            </w:r>
            <w:r>
              <w:rPr>
                <w:lang w:eastAsia="de-DE"/>
              </w:rPr>
              <w:t>.</w:t>
            </w:r>
          </w:p>
          <w:p w14:paraId="11534550"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Could be 2018.</w:t>
            </w:r>
          </w:p>
        </w:tc>
      </w:tr>
      <w:tr w:rsidR="009A4C25" w14:paraId="458F3018"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2D82D1AF" w14:textId="77777777" w:rsidR="009A4C25" w:rsidRPr="00583B4C" w:rsidRDefault="009A4C25" w:rsidP="000D7DB6">
            <w:pPr>
              <w:pStyle w:val="BodyText"/>
              <w:rPr>
                <w:b w:val="0"/>
                <w:lang w:eastAsia="de-DE"/>
              </w:rPr>
            </w:pPr>
            <w:r w:rsidRPr="00583B4C">
              <w:rPr>
                <w:b w:val="0"/>
                <w:lang w:eastAsia="de-DE"/>
              </w:rPr>
              <w:t>Promotion of the change</w:t>
            </w:r>
          </w:p>
        </w:tc>
        <w:tc>
          <w:tcPr>
            <w:tcW w:w="2046" w:type="dxa"/>
          </w:tcPr>
          <w:p w14:paraId="0EB2F6D3"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Secretariat</w:t>
            </w:r>
          </w:p>
        </w:tc>
        <w:tc>
          <w:tcPr>
            <w:tcW w:w="3006" w:type="dxa"/>
          </w:tcPr>
          <w:p w14:paraId="02B3C4BD"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Bulletin, Maritime press, IALA website, email shots</w:t>
            </w:r>
          </w:p>
        </w:tc>
      </w:tr>
      <w:tr w:rsidR="009A4C25" w14:paraId="6EC71B42"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2134F3B9" w14:textId="77777777" w:rsidR="009A4C25" w:rsidRPr="00583B4C" w:rsidRDefault="009A4C25" w:rsidP="000D7DB6">
            <w:pPr>
              <w:pStyle w:val="BodyText"/>
              <w:rPr>
                <w:b w:val="0"/>
                <w:lang w:eastAsia="de-DE"/>
              </w:rPr>
            </w:pPr>
            <w:r w:rsidRPr="00583B4C">
              <w:rPr>
                <w:b w:val="0"/>
                <w:lang w:eastAsia="de-DE"/>
              </w:rPr>
              <w:t>Overall supervision of the change</w:t>
            </w:r>
          </w:p>
        </w:tc>
        <w:tc>
          <w:tcPr>
            <w:tcW w:w="2046" w:type="dxa"/>
          </w:tcPr>
          <w:p w14:paraId="0776B303"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PAP &amp; Secretariat</w:t>
            </w:r>
          </w:p>
        </w:tc>
        <w:tc>
          <w:tcPr>
            <w:tcW w:w="3006" w:type="dxa"/>
          </w:tcPr>
          <w:p w14:paraId="6FBE3368"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p>
        </w:tc>
      </w:tr>
    </w:tbl>
    <w:p w14:paraId="3AE36EAF" w14:textId="77777777" w:rsidR="003D4B73" w:rsidRDefault="003D4B73">
      <w:pPr>
        <w:pStyle w:val="BodyText"/>
        <w:rPr>
          <w:ins w:id="308" w:author="Michael Card" w:date="2014-10-03T13:04:00Z"/>
        </w:rPr>
        <w:pPrChange w:id="309" w:author="Michael Card" w:date="2014-10-03T13:04:00Z">
          <w:pPr>
            <w:pStyle w:val="Heading1"/>
          </w:pPr>
        </w:pPrChange>
      </w:pPr>
    </w:p>
    <w:p w14:paraId="676DA431" w14:textId="77777777" w:rsidR="009A4C25" w:rsidRDefault="009A4C25" w:rsidP="009A4C25">
      <w:pPr>
        <w:pStyle w:val="Heading1"/>
      </w:pPr>
      <w:r>
        <w:t>action requested</w:t>
      </w:r>
    </w:p>
    <w:p w14:paraId="7440D752" w14:textId="77777777" w:rsidR="009A4C25" w:rsidRDefault="009A4C25" w:rsidP="009A4C25">
      <w:pPr>
        <w:pStyle w:val="BodyText"/>
        <w:rPr>
          <w:lang w:eastAsia="de-DE"/>
        </w:rPr>
      </w:pPr>
      <w:r>
        <w:rPr>
          <w:lang w:eastAsia="de-DE"/>
        </w:rPr>
        <w:t xml:space="preserve">The Council is requested to approve </w:t>
      </w:r>
    </w:p>
    <w:p w14:paraId="769157BA" w14:textId="77777777" w:rsidR="009A4C25" w:rsidRDefault="009A4C25" w:rsidP="009A4C25">
      <w:pPr>
        <w:pStyle w:val="BodyText"/>
        <w:numPr>
          <w:ilvl w:val="0"/>
          <w:numId w:val="24"/>
        </w:numPr>
        <w:rPr>
          <w:lang w:eastAsia="de-DE"/>
        </w:rPr>
      </w:pPr>
      <w:r>
        <w:rPr>
          <w:lang w:eastAsia="de-DE"/>
        </w:rPr>
        <w:t>The proposed document structure and approval mechanism at 8.3 above</w:t>
      </w:r>
    </w:p>
    <w:p w14:paraId="40DF6CFC" w14:textId="53D11E14" w:rsidR="009A4C25" w:rsidRDefault="009A4C25" w:rsidP="009A4C25">
      <w:pPr>
        <w:pStyle w:val="BodyText"/>
        <w:numPr>
          <w:ilvl w:val="0"/>
          <w:numId w:val="24"/>
        </w:numPr>
        <w:rPr>
          <w:lang w:eastAsia="de-DE"/>
        </w:rPr>
      </w:pPr>
      <w:r>
        <w:rPr>
          <w:lang w:eastAsia="de-DE"/>
        </w:rPr>
        <w:t xml:space="preserve">The proposed distribution process at </w:t>
      </w:r>
      <w:ins w:id="310" w:author="Seamus Doyle" w:date="2014-10-02T08:49:00Z">
        <w:r w:rsidR="00FF7192">
          <w:rPr>
            <w:lang w:eastAsia="de-DE"/>
          </w:rPr>
          <w:t>10</w:t>
        </w:r>
      </w:ins>
      <w:del w:id="311" w:author="Seamus Doyle" w:date="2014-10-02T08:49:00Z">
        <w:r w:rsidDel="00FF7192">
          <w:rPr>
            <w:lang w:eastAsia="de-DE"/>
          </w:rPr>
          <w:delText>9</w:delText>
        </w:r>
      </w:del>
      <w:r>
        <w:rPr>
          <w:lang w:eastAsia="de-DE"/>
        </w:rPr>
        <w:t>.2 above</w:t>
      </w:r>
    </w:p>
    <w:p w14:paraId="5664E779" w14:textId="7A6F2F16" w:rsidR="009A4C25" w:rsidDel="00FF7192" w:rsidRDefault="009A4C25" w:rsidP="009A4C25">
      <w:pPr>
        <w:pStyle w:val="BodyText"/>
        <w:numPr>
          <w:ilvl w:val="0"/>
          <w:numId w:val="24"/>
        </w:numPr>
        <w:rPr>
          <w:del w:id="312" w:author="Seamus Doyle" w:date="2014-10-02T08:52:00Z"/>
          <w:lang w:eastAsia="de-DE"/>
        </w:rPr>
      </w:pPr>
      <w:del w:id="313" w:author="Seamus Doyle" w:date="2014-10-02T08:52:00Z">
        <w:r w:rsidDel="00FF7192">
          <w:rPr>
            <w:lang w:eastAsia="de-DE"/>
          </w:rPr>
          <w:delText xml:space="preserve">The use of Information Notes, as described at </w:delText>
        </w:r>
      </w:del>
      <w:del w:id="314" w:author="Seamus Doyle" w:date="2014-10-02T08:50:00Z">
        <w:r w:rsidDel="00FF7192">
          <w:rPr>
            <w:lang w:eastAsia="de-DE"/>
          </w:rPr>
          <w:delText>9</w:delText>
        </w:r>
      </w:del>
      <w:del w:id="315" w:author="Seamus Doyle" w:date="2014-10-02T08:52:00Z">
        <w:r w:rsidDel="00FF7192">
          <w:rPr>
            <w:lang w:eastAsia="de-DE"/>
          </w:rPr>
          <w:delText>.3</w:delText>
        </w:r>
      </w:del>
    </w:p>
    <w:p w14:paraId="7810E452" w14:textId="77777777" w:rsidR="009A4C25" w:rsidRDefault="009A4C25" w:rsidP="009A4C25">
      <w:pPr>
        <w:pStyle w:val="BodyText"/>
        <w:rPr>
          <w:lang w:eastAsia="de-DE"/>
        </w:rPr>
      </w:pPr>
    </w:p>
    <w:p w14:paraId="3B14160D" w14:textId="7D0A2886" w:rsidR="009A4C25" w:rsidDel="00A03359" w:rsidRDefault="009A4C25" w:rsidP="009A4C25">
      <w:pPr>
        <w:pStyle w:val="BodyText"/>
        <w:rPr>
          <w:del w:id="316" w:author="Michael Card" w:date="2014-10-03T13:01:00Z"/>
          <w:lang w:eastAsia="de-DE"/>
        </w:rPr>
      </w:pPr>
      <w:r>
        <w:rPr>
          <w:lang w:eastAsia="de-DE"/>
        </w:rPr>
        <w:t xml:space="preserve">The Council is requested to consider the points 1) </w:t>
      </w:r>
      <w:r w:rsidRPr="00F35976">
        <w:rPr>
          <w:lang w:eastAsia="de-DE"/>
        </w:rPr>
        <w:t xml:space="preserve">to </w:t>
      </w:r>
      <w:del w:id="317" w:author="Seamus Doyle" w:date="2014-10-02T08:48:00Z">
        <w:r w:rsidRPr="00F35976" w:rsidDel="00F35976">
          <w:rPr>
            <w:strike/>
            <w:lang w:eastAsia="de-DE"/>
          </w:rPr>
          <w:delText>6</w:delText>
        </w:r>
      </w:del>
      <w:ins w:id="318" w:author="Seamus Doyle" w:date="2014-10-02T08:48:00Z">
        <w:r w:rsidR="00F35976" w:rsidRPr="00F35976">
          <w:rPr>
            <w:lang w:eastAsia="de-DE"/>
            <w:rPrChange w:id="319" w:author="Seamus Doyle" w:date="2014-10-02T08:48:00Z">
              <w:rPr>
                <w:highlight w:val="yellow"/>
                <w:lang w:eastAsia="de-DE"/>
              </w:rPr>
            </w:rPrChange>
          </w:rPr>
          <w:t>3</w:t>
        </w:r>
      </w:ins>
      <w:del w:id="320" w:author="Seamus Doyle" w:date="2014-10-02T08:48:00Z">
        <w:r w:rsidRPr="00F35976" w:rsidDel="00F35976">
          <w:rPr>
            <w:lang w:eastAsia="de-DE"/>
            <w:rPrChange w:id="321" w:author="Seamus Doyle" w:date="2014-10-02T08:48:00Z">
              <w:rPr>
                <w:highlight w:val="yellow"/>
                <w:lang w:eastAsia="de-DE"/>
              </w:rPr>
            </w:rPrChange>
          </w:rPr>
          <w:delText>4</w:delText>
        </w:r>
      </w:del>
      <w:r w:rsidRPr="00F35976">
        <w:rPr>
          <w:lang w:eastAsia="de-DE"/>
        </w:rPr>
        <w:t>) in</w:t>
      </w:r>
      <w:r>
        <w:rPr>
          <w:lang w:eastAsia="de-DE"/>
        </w:rPr>
        <w:t xml:space="preserve"> clause 8.2 above, in particular</w:t>
      </w:r>
    </w:p>
    <w:p w14:paraId="0C9EB8BB" w14:textId="5E39E229" w:rsidR="009A4C25" w:rsidRDefault="00FF7192">
      <w:pPr>
        <w:pStyle w:val="BodyText"/>
        <w:rPr>
          <w:lang w:eastAsia="de-DE"/>
        </w:rPr>
        <w:pPrChange w:id="322" w:author="Seamus Doyle" w:date="2014-10-02T08:48:00Z">
          <w:pPr>
            <w:pStyle w:val="BodyText"/>
            <w:numPr>
              <w:numId w:val="26"/>
            </w:numPr>
            <w:ind w:left="720" w:hanging="360"/>
          </w:pPr>
        </w:pPrChange>
      </w:pPr>
      <w:ins w:id="323" w:author="Seamus Doyle" w:date="2014-10-02T08:49:00Z">
        <w:r>
          <w:rPr>
            <w:lang w:eastAsia="de-DE"/>
          </w:rPr>
          <w:lastRenderedPageBreak/>
          <w:t xml:space="preserve"> </w:t>
        </w:r>
      </w:ins>
      <w:r w:rsidR="009A4C25">
        <w:rPr>
          <w:lang w:eastAsia="de-DE"/>
        </w:rPr>
        <w:t>Point 1</w:t>
      </w:r>
      <w:ins w:id="324" w:author="Seamus Doyle" w:date="2014-10-02T08:50:00Z">
        <w:r>
          <w:rPr>
            <w:lang w:eastAsia="de-DE"/>
          </w:rPr>
          <w:t>)</w:t>
        </w:r>
      </w:ins>
      <w:ins w:id="325" w:author="Seamus Doyle" w:date="2014-10-02T08:48:00Z">
        <w:r w:rsidR="00F35976">
          <w:rPr>
            <w:lang w:eastAsia="de-DE"/>
          </w:rPr>
          <w:t xml:space="preserve"> </w:t>
        </w:r>
      </w:ins>
      <w:del w:id="326" w:author="Seamus Doyle" w:date="2014-10-02T08:48:00Z">
        <w:r w:rsidR="009A4C25" w:rsidDel="00F35976">
          <w:rPr>
            <w:lang w:eastAsia="de-DE"/>
          </w:rPr>
          <w:delText xml:space="preserve">) </w:delText>
        </w:r>
      </w:del>
      <w:r w:rsidR="009A4C25">
        <w:rPr>
          <w:lang w:eastAsia="de-DE"/>
        </w:rPr>
        <w:t>concerning the process for bringing a draft standard to a vote by the General Assembly</w:t>
      </w:r>
    </w:p>
    <w:p w14:paraId="4021A6C4" w14:textId="68BCDCFD" w:rsidR="009A4C25" w:rsidDel="00F35976" w:rsidRDefault="009A4C25" w:rsidP="009A4C25">
      <w:pPr>
        <w:pStyle w:val="BodyText"/>
        <w:numPr>
          <w:ilvl w:val="0"/>
          <w:numId w:val="26"/>
        </w:numPr>
        <w:rPr>
          <w:del w:id="327" w:author="Seamus Doyle" w:date="2014-10-02T08:48:00Z"/>
          <w:lang w:eastAsia="de-DE"/>
        </w:rPr>
      </w:pPr>
      <w:del w:id="328" w:author="Seamus Doyle" w:date="2014-10-02T08:48:00Z">
        <w:r w:rsidDel="00F35976">
          <w:rPr>
            <w:lang w:eastAsia="de-DE"/>
          </w:rPr>
          <w:delText>Point 3), which is also at Note 1 in the table at 8.1 above, concerning delegation of powers to approve guidelines and manuals</w:delText>
        </w:r>
      </w:del>
    </w:p>
    <w:p w14:paraId="660775F5" w14:textId="26B5297B" w:rsidR="009A4C25" w:rsidRPr="00675003" w:rsidDel="00F35976" w:rsidRDefault="009A4C25" w:rsidP="009A4C25">
      <w:pPr>
        <w:pStyle w:val="BodyText"/>
        <w:numPr>
          <w:ilvl w:val="0"/>
          <w:numId w:val="26"/>
        </w:numPr>
        <w:rPr>
          <w:del w:id="329" w:author="Seamus Doyle" w:date="2014-10-02T08:47:00Z"/>
          <w:strike/>
          <w:lang w:eastAsia="de-DE"/>
        </w:rPr>
      </w:pPr>
      <w:del w:id="330" w:author="Seamus Doyle" w:date="2014-10-02T08:47:00Z">
        <w:r w:rsidRPr="00675003" w:rsidDel="00F35976">
          <w:rPr>
            <w:strike/>
            <w:lang w:eastAsia="de-DE"/>
          </w:rPr>
          <w:delText>Point 4) concerning the interval between General Assemblies</w:delText>
        </w:r>
      </w:del>
    </w:p>
    <w:p w14:paraId="47452027" w14:textId="3DA7FB6A" w:rsidR="009A4C25" w:rsidRPr="00F73195" w:rsidDel="00F35976" w:rsidRDefault="009A4C25" w:rsidP="009A4C25">
      <w:pPr>
        <w:pStyle w:val="BodyText"/>
        <w:numPr>
          <w:ilvl w:val="0"/>
          <w:numId w:val="26"/>
        </w:numPr>
        <w:rPr>
          <w:del w:id="331" w:author="Seamus Doyle" w:date="2014-10-02T08:47:00Z"/>
          <w:strike/>
          <w:lang w:eastAsia="de-DE"/>
        </w:rPr>
      </w:pPr>
      <w:del w:id="332" w:author="Seamus Doyle" w:date="2014-10-02T08:47:00Z">
        <w:r w:rsidRPr="00F73195" w:rsidDel="00F35976">
          <w:rPr>
            <w:strike/>
            <w:lang w:eastAsia="de-DE"/>
          </w:rPr>
          <w:delText>Point 6) concerning electronic and postal voting for a decision by a General Assembly</w:delText>
        </w:r>
      </w:del>
    </w:p>
    <w:p w14:paraId="41EF6471" w14:textId="77777777" w:rsidR="009A4C25" w:rsidRDefault="009A4C25" w:rsidP="009A4C25">
      <w:pPr>
        <w:pStyle w:val="BodyText"/>
        <w:rPr>
          <w:lang w:eastAsia="de-DE"/>
        </w:rPr>
      </w:pPr>
      <w:r>
        <w:rPr>
          <w:lang w:eastAsia="de-DE"/>
        </w:rPr>
        <w:t>And to make decisions on these as it sees fit.</w:t>
      </w:r>
    </w:p>
    <w:p w14:paraId="17ED0896" w14:textId="77777777" w:rsidR="009A4C25" w:rsidRDefault="009A4C25" w:rsidP="009A4C25">
      <w:pPr>
        <w:pStyle w:val="BodyText"/>
        <w:rPr>
          <w:b/>
          <w:lang w:eastAsia="de-DE"/>
        </w:rPr>
      </w:pPr>
    </w:p>
    <w:p w14:paraId="7B6F2B8B" w14:textId="77777777" w:rsidR="009A4C25" w:rsidRPr="00211812" w:rsidDel="00FF7192" w:rsidRDefault="009A4C25" w:rsidP="009A4C25">
      <w:pPr>
        <w:pStyle w:val="BodyText"/>
        <w:rPr>
          <w:del w:id="333" w:author="Seamus Doyle" w:date="2014-10-02T08:52:00Z"/>
          <w:b/>
          <w:lang w:eastAsia="de-DE"/>
        </w:rPr>
      </w:pPr>
      <w:r w:rsidRPr="00211812">
        <w:rPr>
          <w:b/>
          <w:lang w:eastAsia="de-DE"/>
        </w:rPr>
        <w:t>END</w:t>
      </w:r>
    </w:p>
    <w:p w14:paraId="614153D0" w14:textId="4A6BFA5A" w:rsidR="007E52D5" w:rsidRPr="00211812" w:rsidRDefault="007E52D5" w:rsidP="007E52D5">
      <w:pPr>
        <w:pStyle w:val="BodyText"/>
        <w:rPr>
          <w:b/>
          <w:lang w:eastAsia="de-DE"/>
        </w:rPr>
      </w:pPr>
    </w:p>
    <w:sectPr w:rsidR="007E52D5" w:rsidRPr="00211812" w:rsidSect="000F44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194AE" w14:textId="77777777" w:rsidR="008F3258" w:rsidRDefault="008F3258" w:rsidP="00A9232E">
      <w:pPr>
        <w:spacing w:line="240" w:lineRule="auto"/>
      </w:pPr>
      <w:r>
        <w:separator/>
      </w:r>
    </w:p>
  </w:endnote>
  <w:endnote w:type="continuationSeparator" w:id="0">
    <w:p w14:paraId="18D66041" w14:textId="77777777" w:rsidR="008F3258" w:rsidRDefault="008F3258" w:rsidP="00A923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196070"/>
      <w:docPartObj>
        <w:docPartGallery w:val="Page Numbers (Bottom of Page)"/>
        <w:docPartUnique/>
      </w:docPartObj>
    </w:sdtPr>
    <w:sdtEndPr/>
    <w:sdtContent>
      <w:sdt>
        <w:sdtPr>
          <w:id w:val="1728636285"/>
          <w:docPartObj>
            <w:docPartGallery w:val="Page Numbers (Top of Page)"/>
            <w:docPartUnique/>
          </w:docPartObj>
        </w:sdtPr>
        <w:sdtEndPr/>
        <w:sdtContent>
          <w:p w14:paraId="108A4762" w14:textId="104A0B99" w:rsidR="007C392A" w:rsidRDefault="007C392A">
            <w:pPr>
              <w:pStyle w:val="Footer"/>
              <w:jc w:val="center"/>
            </w:pPr>
            <w:r w:rsidRPr="007C392A">
              <w:t xml:space="preserve">Page </w:t>
            </w:r>
            <w:r w:rsidRPr="007C392A">
              <w:rPr>
                <w:bCs/>
                <w:sz w:val="24"/>
                <w:szCs w:val="24"/>
              </w:rPr>
              <w:fldChar w:fldCharType="begin"/>
            </w:r>
            <w:r w:rsidRPr="007C392A">
              <w:rPr>
                <w:bCs/>
              </w:rPr>
              <w:instrText xml:space="preserve"> PAGE </w:instrText>
            </w:r>
            <w:r w:rsidRPr="007C392A">
              <w:rPr>
                <w:bCs/>
                <w:sz w:val="24"/>
                <w:szCs w:val="24"/>
              </w:rPr>
              <w:fldChar w:fldCharType="separate"/>
            </w:r>
            <w:r w:rsidR="00346CB2">
              <w:rPr>
                <w:bCs/>
                <w:noProof/>
              </w:rPr>
              <w:t>1</w:t>
            </w:r>
            <w:r w:rsidRPr="007C392A">
              <w:rPr>
                <w:bCs/>
                <w:sz w:val="24"/>
                <w:szCs w:val="24"/>
              </w:rPr>
              <w:fldChar w:fldCharType="end"/>
            </w:r>
            <w:r w:rsidRPr="007C392A">
              <w:t xml:space="preserve"> of </w:t>
            </w:r>
            <w:r w:rsidRPr="007C392A">
              <w:rPr>
                <w:bCs/>
                <w:sz w:val="24"/>
                <w:szCs w:val="24"/>
              </w:rPr>
              <w:fldChar w:fldCharType="begin"/>
            </w:r>
            <w:r w:rsidRPr="007C392A">
              <w:rPr>
                <w:bCs/>
              </w:rPr>
              <w:instrText xml:space="preserve"> NUMPAGES  </w:instrText>
            </w:r>
            <w:r w:rsidRPr="007C392A">
              <w:rPr>
                <w:bCs/>
                <w:sz w:val="24"/>
                <w:szCs w:val="24"/>
              </w:rPr>
              <w:fldChar w:fldCharType="separate"/>
            </w:r>
            <w:r w:rsidR="00346CB2">
              <w:rPr>
                <w:bCs/>
                <w:noProof/>
              </w:rPr>
              <w:t>18</w:t>
            </w:r>
            <w:r w:rsidRPr="007C392A">
              <w:rPr>
                <w:bCs/>
                <w:sz w:val="24"/>
                <w:szCs w:val="24"/>
              </w:rPr>
              <w:fldChar w:fldCharType="end"/>
            </w:r>
          </w:p>
        </w:sdtContent>
      </w:sdt>
    </w:sdtContent>
  </w:sdt>
  <w:p w14:paraId="2A7C0474" w14:textId="77777777" w:rsidR="007C392A" w:rsidRDefault="007C39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2219120"/>
      <w:docPartObj>
        <w:docPartGallery w:val="Page Numbers (Bottom of Page)"/>
        <w:docPartUnique/>
      </w:docPartObj>
    </w:sdtPr>
    <w:sdtEndPr/>
    <w:sdtContent>
      <w:sdt>
        <w:sdtPr>
          <w:id w:val="-1844157195"/>
          <w:docPartObj>
            <w:docPartGallery w:val="Page Numbers (Top of Page)"/>
            <w:docPartUnique/>
          </w:docPartObj>
        </w:sdtPr>
        <w:sdtEndPr/>
        <w:sdtContent>
          <w:p w14:paraId="2BA46EA3" w14:textId="77777777" w:rsidR="009A4C25" w:rsidRDefault="009A4C25">
            <w:pPr>
              <w:pStyle w:val="Footer"/>
              <w:jc w:val="center"/>
            </w:pPr>
            <w:r w:rsidRPr="007C392A">
              <w:t xml:space="preserve">Page </w:t>
            </w:r>
            <w:r w:rsidRPr="007C392A">
              <w:rPr>
                <w:bCs/>
                <w:sz w:val="24"/>
                <w:szCs w:val="24"/>
              </w:rPr>
              <w:fldChar w:fldCharType="begin"/>
            </w:r>
            <w:r w:rsidRPr="007C392A">
              <w:rPr>
                <w:bCs/>
              </w:rPr>
              <w:instrText xml:space="preserve"> PAGE </w:instrText>
            </w:r>
            <w:r w:rsidRPr="007C392A">
              <w:rPr>
                <w:bCs/>
                <w:sz w:val="24"/>
                <w:szCs w:val="24"/>
              </w:rPr>
              <w:fldChar w:fldCharType="separate"/>
            </w:r>
            <w:r w:rsidR="00346CB2">
              <w:rPr>
                <w:bCs/>
                <w:noProof/>
              </w:rPr>
              <w:t>2</w:t>
            </w:r>
            <w:r w:rsidRPr="007C392A">
              <w:rPr>
                <w:bCs/>
                <w:sz w:val="24"/>
                <w:szCs w:val="24"/>
              </w:rPr>
              <w:fldChar w:fldCharType="end"/>
            </w:r>
            <w:r w:rsidRPr="007C392A">
              <w:t xml:space="preserve"> of </w:t>
            </w:r>
            <w:r w:rsidRPr="007C392A">
              <w:rPr>
                <w:bCs/>
                <w:sz w:val="24"/>
                <w:szCs w:val="24"/>
              </w:rPr>
              <w:fldChar w:fldCharType="begin"/>
            </w:r>
            <w:r w:rsidRPr="007C392A">
              <w:rPr>
                <w:bCs/>
              </w:rPr>
              <w:instrText xml:space="preserve"> NUMPAGES  </w:instrText>
            </w:r>
            <w:r w:rsidRPr="007C392A">
              <w:rPr>
                <w:bCs/>
                <w:sz w:val="24"/>
                <w:szCs w:val="24"/>
              </w:rPr>
              <w:fldChar w:fldCharType="separate"/>
            </w:r>
            <w:r w:rsidR="00346CB2">
              <w:rPr>
                <w:bCs/>
                <w:noProof/>
              </w:rPr>
              <w:t>18</w:t>
            </w:r>
            <w:r w:rsidRPr="007C392A">
              <w:rPr>
                <w:bCs/>
                <w:sz w:val="24"/>
                <w:szCs w:val="24"/>
              </w:rPr>
              <w:fldChar w:fldCharType="end"/>
            </w:r>
          </w:p>
        </w:sdtContent>
      </w:sdt>
    </w:sdtContent>
  </w:sdt>
  <w:p w14:paraId="5E353A0E" w14:textId="77777777" w:rsidR="009A4C25" w:rsidRDefault="009A4C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135B7" w14:textId="77777777" w:rsidR="008F3258" w:rsidRDefault="008F3258" w:rsidP="00A9232E">
      <w:pPr>
        <w:spacing w:line="240" w:lineRule="auto"/>
      </w:pPr>
      <w:r>
        <w:separator/>
      </w:r>
    </w:p>
  </w:footnote>
  <w:footnote w:type="continuationSeparator" w:id="0">
    <w:p w14:paraId="776BCB21" w14:textId="77777777" w:rsidR="008F3258" w:rsidRDefault="008F3258" w:rsidP="00A9232E">
      <w:pPr>
        <w:spacing w:line="240" w:lineRule="auto"/>
      </w:pPr>
      <w:r>
        <w:continuationSeparator/>
      </w:r>
    </w:p>
  </w:footnote>
  <w:footnote w:id="1">
    <w:p w14:paraId="01CB206E" w14:textId="77777777" w:rsidR="009A4C25" w:rsidRPr="004C2F3C" w:rsidRDefault="009A4C25" w:rsidP="009A4C25">
      <w:pPr>
        <w:pStyle w:val="FootnoteText"/>
      </w:pPr>
      <w:r>
        <w:rPr>
          <w:rStyle w:val="FootnoteReference"/>
        </w:rPr>
        <w:footnoteRef/>
      </w:r>
      <w:r>
        <w:t xml:space="preserve"> </w:t>
      </w:r>
      <w:r w:rsidRPr="00DF4B41">
        <w:rPr>
          <w:rPrChange w:id="181" w:author="Seamus Doyle" w:date="2014-10-02T08:08:00Z">
            <w:rPr>
              <w:highlight w:val="yellow"/>
            </w:rPr>
          </w:rPrChange>
        </w:rPr>
        <w:t>Standards are non-mandatory</w:t>
      </w:r>
    </w:p>
  </w:footnote>
  <w:footnote w:id="2">
    <w:p w14:paraId="68A7D5A7" w14:textId="77777777" w:rsidR="009A4C25" w:rsidRPr="00DB0CDA" w:rsidDel="00DF4B41" w:rsidRDefault="009A4C25" w:rsidP="009A4C25">
      <w:pPr>
        <w:pStyle w:val="FootnoteText"/>
        <w:rPr>
          <w:del w:id="208" w:author="Seamus Doyle" w:date="2014-10-02T08:08:00Z"/>
        </w:rPr>
      </w:pPr>
      <w:del w:id="209" w:author="Seamus Doyle" w:date="2014-10-02T08:08:00Z">
        <w:r w:rsidDel="00DF4B41">
          <w:rPr>
            <w:rStyle w:val="FootnoteReference"/>
          </w:rPr>
          <w:footnoteRef/>
        </w:r>
        <w:r w:rsidDel="00DF4B41">
          <w:delText xml:space="preserve"> This</w:delText>
        </w:r>
        <w:r w:rsidRPr="00DB0CDA" w:rsidDel="00DF4B41">
          <w:delText xml:space="preserve"> paragraph requires a change to the Constitution</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96111" w14:textId="2C68B96F" w:rsidR="00D07FAF" w:rsidRDefault="00D07FAF" w:rsidP="00325083">
    <w:pPr>
      <w:pStyle w:val="Header"/>
      <w:jc w:val="right"/>
    </w:pPr>
    <w:r>
      <w:t>PAP28-14.2</w:t>
    </w:r>
    <w:ins w:id="31" w:author="Seamus Doyle" w:date="2014-10-06T17:57:00Z">
      <w:r w:rsidR="00AB39F9">
        <w:t xml:space="preserve"> v</w:t>
      </w:r>
    </w:ins>
    <w:ins w:id="32" w:author="Seamus Doyle" w:date="2014-10-08T12:06:00Z">
      <w:r w:rsidR="00346CB2">
        <w:t>3</w:t>
      </w:r>
    </w:ins>
  </w:p>
  <w:p w14:paraId="184E5DBD" w14:textId="0C7B2257" w:rsidR="00A9232E" w:rsidRDefault="00D07FAF" w:rsidP="00325083">
    <w:pPr>
      <w:pStyle w:val="Header"/>
      <w:jc w:val="right"/>
    </w:pPr>
    <w:del w:id="33" w:author="Michael Card" w:date="2014-10-03T12:34:00Z">
      <w:r w:rsidDel="00EE18AF">
        <w:delText xml:space="preserve">Formerly </w:delText>
      </w:r>
    </w:del>
    <w:customXmlDelRangeStart w:id="34" w:author="Michael Card" w:date="2014-10-03T12:34:00Z"/>
    <w:sdt>
      <w:sdtPr>
        <w:id w:val="-791277271"/>
        <w:docPartObj>
          <w:docPartGallery w:val="Watermarks"/>
          <w:docPartUnique/>
        </w:docPartObj>
      </w:sdtPr>
      <w:sdtEndPr/>
      <w:sdtContent>
        <w:customXmlDelRangeEnd w:id="34"/>
        <w:del w:id="35" w:author="Michael Card" w:date="2014-10-03T12:34:00Z">
          <w:r w:rsidR="008F3258">
            <w:rPr>
              <w:noProof/>
              <w:lang w:val="en-US"/>
            </w:rPr>
            <w:pict w14:anchorId="69F65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customXmlDelRangeStart w:id="36" w:author="Michael Card" w:date="2014-10-03T12:34:00Z"/>
      </w:sdtContent>
    </w:sdt>
    <w:customXmlDelRangeEnd w:id="36"/>
    <w:del w:id="37" w:author="Michael Card" w:date="2014-10-03T12:34:00Z">
      <w:r w:rsidR="00325083" w:rsidDel="00EE18AF">
        <w:delText>PAP18-5.1.1</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2D7C66A8"/>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CFE29770"/>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0E453A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F9629EF"/>
    <w:multiLevelType w:val="hybridMultilevel"/>
    <w:tmpl w:val="D45680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F306F9"/>
    <w:multiLevelType w:val="hybridMultilevel"/>
    <w:tmpl w:val="2BE67A94"/>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nsid w:val="18495A8F"/>
    <w:multiLevelType w:val="hybridMultilevel"/>
    <w:tmpl w:val="CE203962"/>
    <w:lvl w:ilvl="0" w:tplc="BC5ED4C8">
      <w:start w:val="1"/>
      <w:numFmt w:val="bullet"/>
      <w:lvlText w:val="•"/>
      <w:lvlJc w:val="left"/>
      <w:pPr>
        <w:tabs>
          <w:tab w:val="num" w:pos="720"/>
        </w:tabs>
        <w:ind w:left="720" w:hanging="360"/>
      </w:pPr>
      <w:rPr>
        <w:rFonts w:ascii="Times New Roman" w:hAnsi="Times New Roman" w:hint="default"/>
      </w:rPr>
    </w:lvl>
    <w:lvl w:ilvl="1" w:tplc="7AAA308C" w:tentative="1">
      <w:start w:val="1"/>
      <w:numFmt w:val="bullet"/>
      <w:lvlText w:val="•"/>
      <w:lvlJc w:val="left"/>
      <w:pPr>
        <w:tabs>
          <w:tab w:val="num" w:pos="1440"/>
        </w:tabs>
        <w:ind w:left="1440" w:hanging="360"/>
      </w:pPr>
      <w:rPr>
        <w:rFonts w:ascii="Times New Roman" w:hAnsi="Times New Roman" w:hint="default"/>
      </w:rPr>
    </w:lvl>
    <w:lvl w:ilvl="2" w:tplc="B44417F2" w:tentative="1">
      <w:start w:val="1"/>
      <w:numFmt w:val="bullet"/>
      <w:lvlText w:val="•"/>
      <w:lvlJc w:val="left"/>
      <w:pPr>
        <w:tabs>
          <w:tab w:val="num" w:pos="2160"/>
        </w:tabs>
        <w:ind w:left="2160" w:hanging="360"/>
      </w:pPr>
      <w:rPr>
        <w:rFonts w:ascii="Times New Roman" w:hAnsi="Times New Roman" w:hint="default"/>
      </w:rPr>
    </w:lvl>
    <w:lvl w:ilvl="3" w:tplc="F70063D4" w:tentative="1">
      <w:start w:val="1"/>
      <w:numFmt w:val="bullet"/>
      <w:lvlText w:val="•"/>
      <w:lvlJc w:val="left"/>
      <w:pPr>
        <w:tabs>
          <w:tab w:val="num" w:pos="2880"/>
        </w:tabs>
        <w:ind w:left="2880" w:hanging="360"/>
      </w:pPr>
      <w:rPr>
        <w:rFonts w:ascii="Times New Roman" w:hAnsi="Times New Roman" w:hint="default"/>
      </w:rPr>
    </w:lvl>
    <w:lvl w:ilvl="4" w:tplc="4E5A62B0" w:tentative="1">
      <w:start w:val="1"/>
      <w:numFmt w:val="bullet"/>
      <w:lvlText w:val="•"/>
      <w:lvlJc w:val="left"/>
      <w:pPr>
        <w:tabs>
          <w:tab w:val="num" w:pos="3600"/>
        </w:tabs>
        <w:ind w:left="3600" w:hanging="360"/>
      </w:pPr>
      <w:rPr>
        <w:rFonts w:ascii="Times New Roman" w:hAnsi="Times New Roman" w:hint="default"/>
      </w:rPr>
    </w:lvl>
    <w:lvl w:ilvl="5" w:tplc="55A064DC" w:tentative="1">
      <w:start w:val="1"/>
      <w:numFmt w:val="bullet"/>
      <w:lvlText w:val="•"/>
      <w:lvlJc w:val="left"/>
      <w:pPr>
        <w:tabs>
          <w:tab w:val="num" w:pos="4320"/>
        </w:tabs>
        <w:ind w:left="4320" w:hanging="360"/>
      </w:pPr>
      <w:rPr>
        <w:rFonts w:ascii="Times New Roman" w:hAnsi="Times New Roman" w:hint="default"/>
      </w:rPr>
    </w:lvl>
    <w:lvl w:ilvl="6" w:tplc="B91A9AE0" w:tentative="1">
      <w:start w:val="1"/>
      <w:numFmt w:val="bullet"/>
      <w:lvlText w:val="•"/>
      <w:lvlJc w:val="left"/>
      <w:pPr>
        <w:tabs>
          <w:tab w:val="num" w:pos="5040"/>
        </w:tabs>
        <w:ind w:left="5040" w:hanging="360"/>
      </w:pPr>
      <w:rPr>
        <w:rFonts w:ascii="Times New Roman" w:hAnsi="Times New Roman" w:hint="default"/>
      </w:rPr>
    </w:lvl>
    <w:lvl w:ilvl="7" w:tplc="13865F40" w:tentative="1">
      <w:start w:val="1"/>
      <w:numFmt w:val="bullet"/>
      <w:lvlText w:val="•"/>
      <w:lvlJc w:val="left"/>
      <w:pPr>
        <w:tabs>
          <w:tab w:val="num" w:pos="5760"/>
        </w:tabs>
        <w:ind w:left="5760" w:hanging="360"/>
      </w:pPr>
      <w:rPr>
        <w:rFonts w:ascii="Times New Roman" w:hAnsi="Times New Roman" w:hint="default"/>
      </w:rPr>
    </w:lvl>
    <w:lvl w:ilvl="8" w:tplc="9E70D322" w:tentative="1">
      <w:start w:val="1"/>
      <w:numFmt w:val="bullet"/>
      <w:lvlText w:val="•"/>
      <w:lvlJc w:val="left"/>
      <w:pPr>
        <w:tabs>
          <w:tab w:val="num" w:pos="6480"/>
        </w:tabs>
        <w:ind w:left="6480" w:hanging="360"/>
      </w:pPr>
      <w:rPr>
        <w:rFonts w:ascii="Times New Roman" w:hAnsi="Times New Roman" w:hint="default"/>
      </w:rPr>
    </w:lvl>
  </w:abstractNum>
  <w:abstractNum w:abstractNumId="7">
    <w:nsid w:val="19C37E91"/>
    <w:multiLevelType w:val="multilevel"/>
    <w:tmpl w:val="A8681B5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25A8475D"/>
    <w:multiLevelType w:val="hybridMultilevel"/>
    <w:tmpl w:val="0AA82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F521E5E"/>
    <w:multiLevelType w:val="hybridMultilevel"/>
    <w:tmpl w:val="5D6EA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37C4770"/>
    <w:multiLevelType w:val="hybridMultilevel"/>
    <w:tmpl w:val="939EC1E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A184DCC"/>
    <w:multiLevelType w:val="hybridMultilevel"/>
    <w:tmpl w:val="8310671E"/>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nsid w:val="5F0F1EAE"/>
    <w:multiLevelType w:val="multilevel"/>
    <w:tmpl w:val="08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3">
    <w:nsid w:val="634C1CBF"/>
    <w:multiLevelType w:val="singleLevel"/>
    <w:tmpl w:val="A30A3788"/>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F1F4157"/>
    <w:multiLevelType w:val="hybridMultilevel"/>
    <w:tmpl w:val="CA2C8F54"/>
    <w:lvl w:ilvl="0" w:tplc="040C0011">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nsid w:val="740C304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4DA2E5D"/>
    <w:multiLevelType w:val="hybridMultilevel"/>
    <w:tmpl w:val="AB22EB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6B54D5A"/>
    <w:multiLevelType w:val="hybridMultilevel"/>
    <w:tmpl w:val="774AC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B542367"/>
    <w:multiLevelType w:val="hybridMultilevel"/>
    <w:tmpl w:val="C56446D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7"/>
  </w:num>
  <w:num w:numId="2">
    <w:abstractNumId w:val="18"/>
  </w:num>
  <w:num w:numId="3">
    <w:abstractNumId w:val="7"/>
  </w:num>
  <w:num w:numId="4">
    <w:abstractNumId w:val="4"/>
  </w:num>
  <w:num w:numId="5">
    <w:abstractNumId w:val="7"/>
  </w:num>
  <w:num w:numId="6">
    <w:abstractNumId w:val="7"/>
  </w:num>
  <w:num w:numId="7">
    <w:abstractNumId w:val="7"/>
  </w:num>
  <w:num w:numId="8">
    <w:abstractNumId w:val="5"/>
  </w:num>
  <w:num w:numId="9">
    <w:abstractNumId w:val="11"/>
  </w:num>
  <w:num w:numId="10">
    <w:abstractNumId w:val="6"/>
  </w:num>
  <w:num w:numId="11">
    <w:abstractNumId w:val="1"/>
  </w:num>
  <w:num w:numId="12">
    <w:abstractNumId w:val="0"/>
  </w:num>
  <w:num w:numId="13">
    <w:abstractNumId w:val="9"/>
  </w:num>
  <w:num w:numId="14">
    <w:abstractNumId w:val="7"/>
  </w:num>
  <w:num w:numId="15">
    <w:abstractNumId w:val="16"/>
  </w:num>
  <w:num w:numId="16">
    <w:abstractNumId w:val="2"/>
  </w:num>
  <w:num w:numId="17">
    <w:abstractNumId w:val="7"/>
  </w:num>
  <w:num w:numId="18">
    <w:abstractNumId w:val="3"/>
  </w:num>
  <w:num w:numId="19">
    <w:abstractNumId w:val="7"/>
  </w:num>
  <w:num w:numId="20">
    <w:abstractNumId w:val="7"/>
  </w:num>
  <w:num w:numId="21">
    <w:abstractNumId w:val="7"/>
  </w:num>
  <w:num w:numId="22">
    <w:abstractNumId w:val="7"/>
  </w:num>
  <w:num w:numId="23">
    <w:abstractNumId w:val="7"/>
  </w:num>
  <w:num w:numId="24">
    <w:abstractNumId w:val="17"/>
  </w:num>
  <w:num w:numId="25">
    <w:abstractNumId w:val="12"/>
  </w:num>
  <w:num w:numId="26">
    <w:abstractNumId w:val="8"/>
  </w:num>
  <w:num w:numId="27">
    <w:abstractNumId w:val="7"/>
  </w:num>
  <w:num w:numId="28">
    <w:abstractNumId w:val="7"/>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7"/>
  </w:num>
  <w:num w:numId="34">
    <w:abstractNumId w:val="13"/>
  </w:num>
  <w:num w:numId="35">
    <w:abstractNumId w:val="14"/>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509"/>
    <w:rsid w:val="00006C2B"/>
    <w:rsid w:val="00041364"/>
    <w:rsid w:val="000432F9"/>
    <w:rsid w:val="0004348B"/>
    <w:rsid w:val="000459B0"/>
    <w:rsid w:val="0004737A"/>
    <w:rsid w:val="0005547B"/>
    <w:rsid w:val="00061324"/>
    <w:rsid w:val="00062563"/>
    <w:rsid w:val="00072FC5"/>
    <w:rsid w:val="00081917"/>
    <w:rsid w:val="00083095"/>
    <w:rsid w:val="0009115A"/>
    <w:rsid w:val="00091D3B"/>
    <w:rsid w:val="000922A0"/>
    <w:rsid w:val="000955F5"/>
    <w:rsid w:val="000A162C"/>
    <w:rsid w:val="000B2B3A"/>
    <w:rsid w:val="000B564B"/>
    <w:rsid w:val="000C338B"/>
    <w:rsid w:val="000C4672"/>
    <w:rsid w:val="000C5A0B"/>
    <w:rsid w:val="000C698D"/>
    <w:rsid w:val="000D2D34"/>
    <w:rsid w:val="000F1BB2"/>
    <w:rsid w:val="000F44A6"/>
    <w:rsid w:val="000F7D5E"/>
    <w:rsid w:val="001001B2"/>
    <w:rsid w:val="0010447E"/>
    <w:rsid w:val="00111A04"/>
    <w:rsid w:val="001179A5"/>
    <w:rsid w:val="00147D03"/>
    <w:rsid w:val="00151F52"/>
    <w:rsid w:val="00166D78"/>
    <w:rsid w:val="0016733D"/>
    <w:rsid w:val="001C1EEA"/>
    <w:rsid w:val="001C30B3"/>
    <w:rsid w:val="001D64D8"/>
    <w:rsid w:val="001F3F28"/>
    <w:rsid w:val="001F43C5"/>
    <w:rsid w:val="00203D8C"/>
    <w:rsid w:val="00211812"/>
    <w:rsid w:val="002218D9"/>
    <w:rsid w:val="002242B9"/>
    <w:rsid w:val="00226518"/>
    <w:rsid w:val="00230C41"/>
    <w:rsid w:val="00232AC8"/>
    <w:rsid w:val="00236815"/>
    <w:rsid w:val="00243259"/>
    <w:rsid w:val="00247FDB"/>
    <w:rsid w:val="00252E58"/>
    <w:rsid w:val="002961EA"/>
    <w:rsid w:val="002A7DC0"/>
    <w:rsid w:val="002B0CD3"/>
    <w:rsid w:val="002B0D99"/>
    <w:rsid w:val="002B5023"/>
    <w:rsid w:val="002C1C1E"/>
    <w:rsid w:val="002D4EF8"/>
    <w:rsid w:val="002D638E"/>
    <w:rsid w:val="002D772D"/>
    <w:rsid w:val="002F29A8"/>
    <w:rsid w:val="00306458"/>
    <w:rsid w:val="003121EE"/>
    <w:rsid w:val="00313D53"/>
    <w:rsid w:val="00325083"/>
    <w:rsid w:val="00325636"/>
    <w:rsid w:val="00346CB2"/>
    <w:rsid w:val="00356072"/>
    <w:rsid w:val="00367A7E"/>
    <w:rsid w:val="003708EA"/>
    <w:rsid w:val="00372407"/>
    <w:rsid w:val="00373969"/>
    <w:rsid w:val="00375681"/>
    <w:rsid w:val="00380183"/>
    <w:rsid w:val="00384316"/>
    <w:rsid w:val="00386A98"/>
    <w:rsid w:val="00387162"/>
    <w:rsid w:val="00390416"/>
    <w:rsid w:val="003964A5"/>
    <w:rsid w:val="003B2792"/>
    <w:rsid w:val="003C2589"/>
    <w:rsid w:val="003C3E0D"/>
    <w:rsid w:val="003C606C"/>
    <w:rsid w:val="003D41D0"/>
    <w:rsid w:val="003D4B73"/>
    <w:rsid w:val="003E7795"/>
    <w:rsid w:val="003F0208"/>
    <w:rsid w:val="00400C22"/>
    <w:rsid w:val="00410D7E"/>
    <w:rsid w:val="00426FEE"/>
    <w:rsid w:val="0043684A"/>
    <w:rsid w:val="00440C3D"/>
    <w:rsid w:val="00443D95"/>
    <w:rsid w:val="00445C7D"/>
    <w:rsid w:val="004461D4"/>
    <w:rsid w:val="0045220A"/>
    <w:rsid w:val="004631C4"/>
    <w:rsid w:val="0046499D"/>
    <w:rsid w:val="00475084"/>
    <w:rsid w:val="00491C65"/>
    <w:rsid w:val="004922BA"/>
    <w:rsid w:val="004A29CB"/>
    <w:rsid w:val="004B0A39"/>
    <w:rsid w:val="004B2077"/>
    <w:rsid w:val="004B430D"/>
    <w:rsid w:val="004B44A5"/>
    <w:rsid w:val="004B4B6B"/>
    <w:rsid w:val="004C0D7D"/>
    <w:rsid w:val="004C693D"/>
    <w:rsid w:val="004E3CDC"/>
    <w:rsid w:val="004E7A55"/>
    <w:rsid w:val="004F1886"/>
    <w:rsid w:val="004F6A69"/>
    <w:rsid w:val="004F7D4C"/>
    <w:rsid w:val="005152F3"/>
    <w:rsid w:val="00515A76"/>
    <w:rsid w:val="0053389D"/>
    <w:rsid w:val="005365CD"/>
    <w:rsid w:val="00543775"/>
    <w:rsid w:val="00556FA3"/>
    <w:rsid w:val="0055703E"/>
    <w:rsid w:val="00573C5C"/>
    <w:rsid w:val="005743C2"/>
    <w:rsid w:val="00577999"/>
    <w:rsid w:val="005816CC"/>
    <w:rsid w:val="0058178C"/>
    <w:rsid w:val="005823BF"/>
    <w:rsid w:val="00583B4C"/>
    <w:rsid w:val="00596776"/>
    <w:rsid w:val="005B0F12"/>
    <w:rsid w:val="005C73A9"/>
    <w:rsid w:val="005E02A5"/>
    <w:rsid w:val="005E2971"/>
    <w:rsid w:val="005E50E3"/>
    <w:rsid w:val="005F195F"/>
    <w:rsid w:val="005F4B3D"/>
    <w:rsid w:val="00601750"/>
    <w:rsid w:val="0061680F"/>
    <w:rsid w:val="00635509"/>
    <w:rsid w:val="00647FA5"/>
    <w:rsid w:val="0065497D"/>
    <w:rsid w:val="00664ED5"/>
    <w:rsid w:val="00670AA3"/>
    <w:rsid w:val="00672EF2"/>
    <w:rsid w:val="00682CAE"/>
    <w:rsid w:val="00684899"/>
    <w:rsid w:val="00687352"/>
    <w:rsid w:val="006979B5"/>
    <w:rsid w:val="006A5420"/>
    <w:rsid w:val="006A554B"/>
    <w:rsid w:val="006D16CB"/>
    <w:rsid w:val="006D16E9"/>
    <w:rsid w:val="006D6B30"/>
    <w:rsid w:val="006E2BFC"/>
    <w:rsid w:val="006F424A"/>
    <w:rsid w:val="00702347"/>
    <w:rsid w:val="007134D9"/>
    <w:rsid w:val="00746400"/>
    <w:rsid w:val="007508CD"/>
    <w:rsid w:val="0075633B"/>
    <w:rsid w:val="00760621"/>
    <w:rsid w:val="00773438"/>
    <w:rsid w:val="00775B23"/>
    <w:rsid w:val="00777F50"/>
    <w:rsid w:val="00786CF2"/>
    <w:rsid w:val="00787AF6"/>
    <w:rsid w:val="0079081D"/>
    <w:rsid w:val="007A43AD"/>
    <w:rsid w:val="007A7CC7"/>
    <w:rsid w:val="007B599B"/>
    <w:rsid w:val="007C392A"/>
    <w:rsid w:val="007C6001"/>
    <w:rsid w:val="007C66E8"/>
    <w:rsid w:val="007D0616"/>
    <w:rsid w:val="007D0B9A"/>
    <w:rsid w:val="007D6151"/>
    <w:rsid w:val="007E2EDC"/>
    <w:rsid w:val="007E52D5"/>
    <w:rsid w:val="007E7069"/>
    <w:rsid w:val="00810DF0"/>
    <w:rsid w:val="0081308D"/>
    <w:rsid w:val="00830DCA"/>
    <w:rsid w:val="00831D16"/>
    <w:rsid w:val="00835FE5"/>
    <w:rsid w:val="008416BC"/>
    <w:rsid w:val="00844BE5"/>
    <w:rsid w:val="00845AA0"/>
    <w:rsid w:val="00864DE0"/>
    <w:rsid w:val="00866693"/>
    <w:rsid w:val="0087242F"/>
    <w:rsid w:val="00875B11"/>
    <w:rsid w:val="00877AA0"/>
    <w:rsid w:val="00894134"/>
    <w:rsid w:val="00894D65"/>
    <w:rsid w:val="00895F0E"/>
    <w:rsid w:val="00896059"/>
    <w:rsid w:val="008A4FB8"/>
    <w:rsid w:val="008A5EE8"/>
    <w:rsid w:val="008A7202"/>
    <w:rsid w:val="008C4334"/>
    <w:rsid w:val="008C43B4"/>
    <w:rsid w:val="008E5B04"/>
    <w:rsid w:val="008F1F34"/>
    <w:rsid w:val="008F2D6F"/>
    <w:rsid w:val="008F3258"/>
    <w:rsid w:val="00904242"/>
    <w:rsid w:val="00914789"/>
    <w:rsid w:val="00924FEE"/>
    <w:rsid w:val="0092797E"/>
    <w:rsid w:val="009305BC"/>
    <w:rsid w:val="00935C5A"/>
    <w:rsid w:val="00941874"/>
    <w:rsid w:val="00964B46"/>
    <w:rsid w:val="009839D0"/>
    <w:rsid w:val="009926B0"/>
    <w:rsid w:val="0099523F"/>
    <w:rsid w:val="009A02FA"/>
    <w:rsid w:val="009A4C25"/>
    <w:rsid w:val="009A51F6"/>
    <w:rsid w:val="009C1A52"/>
    <w:rsid w:val="009C4C29"/>
    <w:rsid w:val="009D5607"/>
    <w:rsid w:val="00A03359"/>
    <w:rsid w:val="00A03C01"/>
    <w:rsid w:val="00A0422C"/>
    <w:rsid w:val="00A05660"/>
    <w:rsid w:val="00A136CF"/>
    <w:rsid w:val="00A1527F"/>
    <w:rsid w:val="00A32041"/>
    <w:rsid w:val="00A36334"/>
    <w:rsid w:val="00A41B35"/>
    <w:rsid w:val="00A44813"/>
    <w:rsid w:val="00A55273"/>
    <w:rsid w:val="00A65E54"/>
    <w:rsid w:val="00A7037D"/>
    <w:rsid w:val="00A746A6"/>
    <w:rsid w:val="00A76026"/>
    <w:rsid w:val="00A81402"/>
    <w:rsid w:val="00A911F1"/>
    <w:rsid w:val="00A9232E"/>
    <w:rsid w:val="00AB39F9"/>
    <w:rsid w:val="00AC3C7A"/>
    <w:rsid w:val="00AD05B2"/>
    <w:rsid w:val="00AE2503"/>
    <w:rsid w:val="00AE37D5"/>
    <w:rsid w:val="00AE3E7D"/>
    <w:rsid w:val="00AE4F4F"/>
    <w:rsid w:val="00B02EC2"/>
    <w:rsid w:val="00B1088C"/>
    <w:rsid w:val="00B11061"/>
    <w:rsid w:val="00B17A54"/>
    <w:rsid w:val="00B21740"/>
    <w:rsid w:val="00B2334D"/>
    <w:rsid w:val="00B27AD7"/>
    <w:rsid w:val="00B43A64"/>
    <w:rsid w:val="00B52D5C"/>
    <w:rsid w:val="00B80CDA"/>
    <w:rsid w:val="00B914F7"/>
    <w:rsid w:val="00BA5D12"/>
    <w:rsid w:val="00BB2234"/>
    <w:rsid w:val="00BB5604"/>
    <w:rsid w:val="00BB794B"/>
    <w:rsid w:val="00BD12EC"/>
    <w:rsid w:val="00BD36B3"/>
    <w:rsid w:val="00BF1041"/>
    <w:rsid w:val="00C00E38"/>
    <w:rsid w:val="00C01E93"/>
    <w:rsid w:val="00C05EF8"/>
    <w:rsid w:val="00C143BA"/>
    <w:rsid w:val="00C31272"/>
    <w:rsid w:val="00C34349"/>
    <w:rsid w:val="00C557A7"/>
    <w:rsid w:val="00C60721"/>
    <w:rsid w:val="00C73A2A"/>
    <w:rsid w:val="00C7653E"/>
    <w:rsid w:val="00C80313"/>
    <w:rsid w:val="00C94FBE"/>
    <w:rsid w:val="00CA1BCE"/>
    <w:rsid w:val="00CA51E0"/>
    <w:rsid w:val="00CB1283"/>
    <w:rsid w:val="00CB5FC7"/>
    <w:rsid w:val="00CC6E8D"/>
    <w:rsid w:val="00CD3B01"/>
    <w:rsid w:val="00CD4CC0"/>
    <w:rsid w:val="00CE5EC6"/>
    <w:rsid w:val="00CF354F"/>
    <w:rsid w:val="00D00A7A"/>
    <w:rsid w:val="00D07FAF"/>
    <w:rsid w:val="00D17B82"/>
    <w:rsid w:val="00D17C10"/>
    <w:rsid w:val="00D272B0"/>
    <w:rsid w:val="00D40416"/>
    <w:rsid w:val="00D4454C"/>
    <w:rsid w:val="00D566DF"/>
    <w:rsid w:val="00D57580"/>
    <w:rsid w:val="00D607B2"/>
    <w:rsid w:val="00D62AC3"/>
    <w:rsid w:val="00D63FD4"/>
    <w:rsid w:val="00D65124"/>
    <w:rsid w:val="00D926BF"/>
    <w:rsid w:val="00DA7922"/>
    <w:rsid w:val="00DB57EE"/>
    <w:rsid w:val="00DB6167"/>
    <w:rsid w:val="00DC3FD1"/>
    <w:rsid w:val="00DC4AA5"/>
    <w:rsid w:val="00DC53A8"/>
    <w:rsid w:val="00DC7620"/>
    <w:rsid w:val="00DD5E3B"/>
    <w:rsid w:val="00DD662A"/>
    <w:rsid w:val="00DD6698"/>
    <w:rsid w:val="00DE3AC4"/>
    <w:rsid w:val="00DE3ECB"/>
    <w:rsid w:val="00DF4B41"/>
    <w:rsid w:val="00E228CE"/>
    <w:rsid w:val="00E405F2"/>
    <w:rsid w:val="00E411F7"/>
    <w:rsid w:val="00E44A70"/>
    <w:rsid w:val="00E51D6F"/>
    <w:rsid w:val="00E627AE"/>
    <w:rsid w:val="00E63BC8"/>
    <w:rsid w:val="00E76D06"/>
    <w:rsid w:val="00E7738F"/>
    <w:rsid w:val="00E77BFE"/>
    <w:rsid w:val="00E8527A"/>
    <w:rsid w:val="00E9233C"/>
    <w:rsid w:val="00E93916"/>
    <w:rsid w:val="00EB58D4"/>
    <w:rsid w:val="00EB5EBA"/>
    <w:rsid w:val="00EC592D"/>
    <w:rsid w:val="00ED0825"/>
    <w:rsid w:val="00ED62FB"/>
    <w:rsid w:val="00EE18AF"/>
    <w:rsid w:val="00EE58BD"/>
    <w:rsid w:val="00EF00BB"/>
    <w:rsid w:val="00EF0DA5"/>
    <w:rsid w:val="00EF487D"/>
    <w:rsid w:val="00F0234B"/>
    <w:rsid w:val="00F0259C"/>
    <w:rsid w:val="00F03A4D"/>
    <w:rsid w:val="00F04103"/>
    <w:rsid w:val="00F11564"/>
    <w:rsid w:val="00F12D2F"/>
    <w:rsid w:val="00F13B05"/>
    <w:rsid w:val="00F14F72"/>
    <w:rsid w:val="00F2252D"/>
    <w:rsid w:val="00F240A6"/>
    <w:rsid w:val="00F3163B"/>
    <w:rsid w:val="00F34B92"/>
    <w:rsid w:val="00F35976"/>
    <w:rsid w:val="00F37123"/>
    <w:rsid w:val="00F40F6D"/>
    <w:rsid w:val="00F41C60"/>
    <w:rsid w:val="00F80EAF"/>
    <w:rsid w:val="00F952EB"/>
    <w:rsid w:val="00F96D06"/>
    <w:rsid w:val="00FB2368"/>
    <w:rsid w:val="00FD12C8"/>
    <w:rsid w:val="00FD7D70"/>
    <w:rsid w:val="00FE228E"/>
    <w:rsid w:val="00FE60E5"/>
    <w:rsid w:val="00FF7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4"/>
    <o:shapelayout v:ext="edit">
      <o:idmap v:ext="edit" data="1"/>
    </o:shapelayout>
  </w:shapeDefaults>
  <w:decimalSymbol w:val="."/>
  <w:listSeparator w:val=","/>
  <w14:docId w14:val="4DDB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4F7"/>
  </w:style>
  <w:style w:type="paragraph" w:styleId="Heading1">
    <w:name w:val="heading 1"/>
    <w:basedOn w:val="Normal"/>
    <w:next w:val="BodyText"/>
    <w:link w:val="Heading1Char"/>
    <w:qFormat/>
    <w:rsid w:val="00635509"/>
    <w:pPr>
      <w:keepNext/>
      <w:numPr>
        <w:numId w:val="1"/>
      </w:numPr>
      <w:spacing w:before="240" w:after="240" w:line="240" w:lineRule="auto"/>
      <w:outlineLvl w:val="0"/>
    </w:pPr>
    <w:rPr>
      <w:rFonts w:ascii="Arial" w:eastAsia="Calibri" w:hAnsi="Arial" w:cs="Calibri"/>
      <w:b/>
      <w:caps/>
      <w:kern w:val="28"/>
      <w:sz w:val="24"/>
      <w:lang w:eastAsia="de-DE"/>
    </w:rPr>
  </w:style>
  <w:style w:type="paragraph" w:styleId="Heading2">
    <w:name w:val="heading 2"/>
    <w:basedOn w:val="Normal"/>
    <w:next w:val="BodyText"/>
    <w:link w:val="Heading2Char"/>
    <w:qFormat/>
    <w:rsid w:val="00635509"/>
    <w:pPr>
      <w:numPr>
        <w:ilvl w:val="1"/>
        <w:numId w:val="1"/>
      </w:numPr>
      <w:spacing w:before="120" w:after="120" w:line="240" w:lineRule="auto"/>
      <w:outlineLvl w:val="1"/>
    </w:pPr>
    <w:rPr>
      <w:rFonts w:ascii="Arial" w:eastAsia="Calibri" w:hAnsi="Arial" w:cs="Calibri"/>
      <w:b/>
      <w:lang w:eastAsia="en-GB"/>
    </w:rPr>
  </w:style>
  <w:style w:type="paragraph" w:styleId="Heading3">
    <w:name w:val="heading 3"/>
    <w:basedOn w:val="Normal"/>
    <w:next w:val="BodyText"/>
    <w:link w:val="Heading3Char"/>
    <w:qFormat/>
    <w:rsid w:val="00635509"/>
    <w:pPr>
      <w:keepNext/>
      <w:numPr>
        <w:ilvl w:val="2"/>
        <w:numId w:val="1"/>
      </w:numPr>
      <w:spacing w:before="120" w:after="120" w:line="240" w:lineRule="auto"/>
      <w:outlineLvl w:val="2"/>
    </w:pPr>
    <w:rPr>
      <w:rFonts w:ascii="Arial" w:eastAsia="Calibri" w:hAnsi="Arial" w:cs="Calibri"/>
      <w:szCs w:val="20"/>
      <w:lang w:eastAsia="de-DE"/>
    </w:rPr>
  </w:style>
  <w:style w:type="paragraph" w:styleId="Heading4">
    <w:name w:val="heading 4"/>
    <w:basedOn w:val="Normal"/>
    <w:next w:val="BodyTextIndent"/>
    <w:link w:val="Heading4Char"/>
    <w:qFormat/>
    <w:rsid w:val="00635509"/>
    <w:pPr>
      <w:keepNext/>
      <w:numPr>
        <w:ilvl w:val="3"/>
        <w:numId w:val="1"/>
      </w:numPr>
      <w:spacing w:before="120" w:after="120" w:line="240" w:lineRule="auto"/>
      <w:outlineLvl w:val="3"/>
    </w:pPr>
    <w:rPr>
      <w:rFonts w:ascii="Arial" w:eastAsia="Calibri" w:hAnsi="Arial" w:cs="Calibri"/>
      <w:szCs w:val="20"/>
      <w:lang w:val="en-US" w:eastAsia="de-DE"/>
    </w:rPr>
  </w:style>
  <w:style w:type="paragraph" w:styleId="Heading5">
    <w:name w:val="heading 5"/>
    <w:basedOn w:val="Normal"/>
    <w:next w:val="Normal"/>
    <w:link w:val="Heading5Char"/>
    <w:rsid w:val="00635509"/>
    <w:pPr>
      <w:numPr>
        <w:ilvl w:val="4"/>
        <w:numId w:val="1"/>
      </w:numPr>
      <w:spacing w:before="24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rsid w:val="00635509"/>
    <w:pPr>
      <w:numPr>
        <w:ilvl w:val="5"/>
        <w:numId w:val="1"/>
      </w:numPr>
      <w:tabs>
        <w:tab w:val="left" w:pos="1418"/>
      </w:tabs>
      <w:spacing w:before="120" w:after="120" w:line="240" w:lineRule="auto"/>
      <w:outlineLvl w:val="5"/>
    </w:pPr>
    <w:rPr>
      <w:rFonts w:ascii="Arial" w:eastAsia="Calibri" w:hAnsi="Arial" w:cs="Calibri"/>
      <w:szCs w:val="20"/>
      <w:lang w:val="de-DE" w:eastAsia="de-DE"/>
    </w:rPr>
  </w:style>
  <w:style w:type="paragraph" w:styleId="Heading7">
    <w:name w:val="heading 7"/>
    <w:basedOn w:val="Normal"/>
    <w:next w:val="BodyTextIndent2"/>
    <w:link w:val="Heading7Char"/>
    <w:rsid w:val="00635509"/>
    <w:pPr>
      <w:numPr>
        <w:ilvl w:val="6"/>
        <w:numId w:val="1"/>
      </w:numPr>
      <w:tabs>
        <w:tab w:val="left" w:pos="1701"/>
      </w:tabs>
      <w:spacing w:before="120" w:after="120" w:line="240" w:lineRule="auto"/>
      <w:outlineLvl w:val="6"/>
    </w:pPr>
    <w:rPr>
      <w:rFonts w:ascii="Arial" w:eastAsia="Calibri" w:hAnsi="Arial" w:cs="Calibri"/>
      <w:szCs w:val="20"/>
      <w:lang w:val="de-DE" w:eastAsia="de-DE"/>
    </w:rPr>
  </w:style>
  <w:style w:type="paragraph" w:styleId="Heading8">
    <w:name w:val="heading 8"/>
    <w:basedOn w:val="Normal"/>
    <w:next w:val="BodyTextIndent2"/>
    <w:link w:val="Heading8Char"/>
    <w:rsid w:val="00635509"/>
    <w:pPr>
      <w:numPr>
        <w:ilvl w:val="7"/>
        <w:numId w:val="1"/>
      </w:numPr>
      <w:tabs>
        <w:tab w:val="left" w:pos="1985"/>
      </w:tabs>
      <w:spacing w:before="120" w:after="120" w:line="240" w:lineRule="auto"/>
      <w:outlineLvl w:val="7"/>
    </w:pPr>
    <w:rPr>
      <w:rFonts w:ascii="Arial" w:eastAsia="Calibri" w:hAnsi="Arial" w:cs="Calibri"/>
      <w:szCs w:val="20"/>
      <w:lang w:val="de-DE" w:eastAsia="de-DE"/>
    </w:rPr>
  </w:style>
  <w:style w:type="paragraph" w:styleId="Heading9">
    <w:name w:val="heading 9"/>
    <w:basedOn w:val="Normal"/>
    <w:next w:val="BodyTextIndent2"/>
    <w:link w:val="Heading9Char"/>
    <w:rsid w:val="00635509"/>
    <w:pPr>
      <w:numPr>
        <w:ilvl w:val="8"/>
        <w:numId w:val="1"/>
      </w:numPr>
      <w:tabs>
        <w:tab w:val="left" w:pos="2268"/>
      </w:tabs>
      <w:spacing w:before="120" w:after="120" w:line="240" w:lineRule="auto"/>
      <w:outlineLvl w:val="8"/>
    </w:pPr>
    <w:rPr>
      <w:rFonts w:ascii="Arial" w:eastAsia="Calibri" w:hAnsi="Arial"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509"/>
    <w:rPr>
      <w:rFonts w:ascii="Arial" w:eastAsia="Calibri" w:hAnsi="Arial" w:cs="Calibri"/>
      <w:b/>
      <w:caps/>
      <w:kern w:val="28"/>
      <w:sz w:val="24"/>
      <w:lang w:eastAsia="de-DE"/>
    </w:rPr>
  </w:style>
  <w:style w:type="character" w:customStyle="1" w:styleId="Heading2Char">
    <w:name w:val="Heading 2 Char"/>
    <w:basedOn w:val="DefaultParagraphFont"/>
    <w:link w:val="Heading2"/>
    <w:rsid w:val="00635509"/>
    <w:rPr>
      <w:rFonts w:ascii="Arial" w:eastAsia="Calibri" w:hAnsi="Arial" w:cs="Calibri"/>
      <w:b/>
      <w:lang w:eastAsia="en-GB"/>
    </w:rPr>
  </w:style>
  <w:style w:type="character" w:customStyle="1" w:styleId="Heading3Char">
    <w:name w:val="Heading 3 Char"/>
    <w:basedOn w:val="DefaultParagraphFont"/>
    <w:link w:val="Heading3"/>
    <w:rsid w:val="00635509"/>
    <w:rPr>
      <w:rFonts w:ascii="Arial" w:eastAsia="Calibri" w:hAnsi="Arial" w:cs="Calibri"/>
      <w:szCs w:val="20"/>
      <w:lang w:eastAsia="de-DE"/>
    </w:rPr>
  </w:style>
  <w:style w:type="character" w:customStyle="1" w:styleId="Heading4Char">
    <w:name w:val="Heading 4 Char"/>
    <w:basedOn w:val="DefaultParagraphFont"/>
    <w:link w:val="Heading4"/>
    <w:rsid w:val="00635509"/>
    <w:rPr>
      <w:rFonts w:ascii="Arial" w:eastAsia="Calibri" w:hAnsi="Arial" w:cs="Calibri"/>
      <w:szCs w:val="20"/>
      <w:lang w:val="en-US" w:eastAsia="de-DE"/>
    </w:rPr>
  </w:style>
  <w:style w:type="character" w:customStyle="1" w:styleId="Heading5Char">
    <w:name w:val="Heading 5 Char"/>
    <w:basedOn w:val="DefaultParagraphFont"/>
    <w:link w:val="Heading5"/>
    <w:rsid w:val="00635509"/>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635509"/>
    <w:rPr>
      <w:rFonts w:ascii="Arial" w:eastAsia="Calibri" w:hAnsi="Arial" w:cs="Calibri"/>
      <w:szCs w:val="20"/>
      <w:lang w:val="de-DE" w:eastAsia="de-DE"/>
    </w:rPr>
  </w:style>
  <w:style w:type="character" w:customStyle="1" w:styleId="Heading7Char">
    <w:name w:val="Heading 7 Char"/>
    <w:basedOn w:val="DefaultParagraphFont"/>
    <w:link w:val="Heading7"/>
    <w:rsid w:val="00635509"/>
    <w:rPr>
      <w:rFonts w:ascii="Arial" w:eastAsia="Calibri" w:hAnsi="Arial" w:cs="Calibri"/>
      <w:szCs w:val="20"/>
      <w:lang w:val="de-DE" w:eastAsia="de-DE"/>
    </w:rPr>
  </w:style>
  <w:style w:type="character" w:customStyle="1" w:styleId="Heading8Char">
    <w:name w:val="Heading 8 Char"/>
    <w:basedOn w:val="DefaultParagraphFont"/>
    <w:link w:val="Heading8"/>
    <w:rsid w:val="00635509"/>
    <w:rPr>
      <w:rFonts w:ascii="Arial" w:eastAsia="Calibri" w:hAnsi="Arial" w:cs="Calibri"/>
      <w:szCs w:val="20"/>
      <w:lang w:val="de-DE" w:eastAsia="de-DE"/>
    </w:rPr>
  </w:style>
  <w:style w:type="character" w:customStyle="1" w:styleId="Heading9Char">
    <w:name w:val="Heading 9 Char"/>
    <w:basedOn w:val="DefaultParagraphFont"/>
    <w:link w:val="Heading9"/>
    <w:rsid w:val="00635509"/>
    <w:rPr>
      <w:rFonts w:ascii="Arial" w:eastAsia="Calibri" w:hAnsi="Arial" w:cs="Calibri"/>
      <w:szCs w:val="20"/>
      <w:lang w:val="de-DE" w:eastAsia="de-DE"/>
    </w:rPr>
  </w:style>
  <w:style w:type="paragraph" w:styleId="BodyText">
    <w:name w:val="Body Text"/>
    <w:basedOn w:val="Normal"/>
    <w:link w:val="BodyTextChar"/>
    <w:qFormat/>
    <w:rsid w:val="00635509"/>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635509"/>
    <w:rPr>
      <w:rFonts w:ascii="Arial" w:eastAsia="Calibri" w:hAnsi="Arial" w:cs="Calibri"/>
      <w:lang w:eastAsia="en-GB"/>
    </w:rPr>
  </w:style>
  <w:style w:type="paragraph" w:styleId="BodyTextIndent">
    <w:name w:val="Body Text Indent"/>
    <w:basedOn w:val="Normal"/>
    <w:link w:val="BodyTextIndentChar"/>
    <w:uiPriority w:val="99"/>
    <w:semiHidden/>
    <w:unhideWhenUsed/>
    <w:rsid w:val="00635509"/>
    <w:pPr>
      <w:spacing w:after="120"/>
      <w:ind w:left="283"/>
    </w:pPr>
  </w:style>
  <w:style w:type="character" w:customStyle="1" w:styleId="BodyTextIndentChar">
    <w:name w:val="Body Text Indent Char"/>
    <w:basedOn w:val="DefaultParagraphFont"/>
    <w:link w:val="BodyTextIndent"/>
    <w:uiPriority w:val="99"/>
    <w:semiHidden/>
    <w:rsid w:val="00635509"/>
  </w:style>
  <w:style w:type="paragraph" w:styleId="BodyTextIndent2">
    <w:name w:val="Body Text Indent 2"/>
    <w:basedOn w:val="Normal"/>
    <w:link w:val="BodyTextIndent2Char"/>
    <w:uiPriority w:val="99"/>
    <w:semiHidden/>
    <w:unhideWhenUsed/>
    <w:rsid w:val="00635509"/>
    <w:pPr>
      <w:spacing w:after="120" w:line="480" w:lineRule="auto"/>
      <w:ind w:left="283"/>
    </w:pPr>
  </w:style>
  <w:style w:type="character" w:customStyle="1" w:styleId="BodyTextIndent2Char">
    <w:name w:val="Body Text Indent 2 Char"/>
    <w:basedOn w:val="DefaultParagraphFont"/>
    <w:link w:val="BodyTextIndent2"/>
    <w:uiPriority w:val="99"/>
    <w:semiHidden/>
    <w:rsid w:val="00635509"/>
  </w:style>
  <w:style w:type="table" w:styleId="TableGrid">
    <w:name w:val="Table Grid"/>
    <w:basedOn w:val="TableNormal"/>
    <w:uiPriority w:val="59"/>
    <w:rsid w:val="00F14F72"/>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4F72"/>
    <w:pPr>
      <w:spacing w:after="120" w:line="276" w:lineRule="auto"/>
      <w:ind w:left="720"/>
      <w:contextualSpacing/>
    </w:pPr>
    <w:rPr>
      <w:lang w:val="en-IE"/>
    </w:rPr>
  </w:style>
  <w:style w:type="table" w:customStyle="1" w:styleId="TableGrid1">
    <w:name w:val="Table Grid1"/>
    <w:basedOn w:val="TableNormal"/>
    <w:next w:val="TableGrid"/>
    <w:uiPriority w:val="59"/>
    <w:rsid w:val="00B914F7"/>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B2334D"/>
    <w:pPr>
      <w:numPr>
        <w:numId w:val="11"/>
      </w:numPr>
      <w:spacing w:after="60" w:line="240" w:lineRule="auto"/>
    </w:pPr>
    <w:rPr>
      <w:rFonts w:ascii="Times New Roman" w:eastAsia="Times New Roman" w:hAnsi="Times New Roman" w:cs="Times New Roman"/>
      <w:sz w:val="24"/>
      <w:szCs w:val="24"/>
      <w:lang w:eastAsia="fr-FR"/>
    </w:rPr>
  </w:style>
  <w:style w:type="paragraph" w:styleId="ListBullet4">
    <w:name w:val="List Bullet 4"/>
    <w:basedOn w:val="Normal"/>
    <w:uiPriority w:val="99"/>
    <w:unhideWhenUsed/>
    <w:rsid w:val="00ED0825"/>
    <w:pPr>
      <w:numPr>
        <w:numId w:val="12"/>
      </w:numPr>
      <w:contextualSpacing/>
    </w:pPr>
  </w:style>
  <w:style w:type="paragraph" w:styleId="BalloonText">
    <w:name w:val="Balloon Text"/>
    <w:basedOn w:val="Normal"/>
    <w:link w:val="BalloonTextChar"/>
    <w:uiPriority w:val="99"/>
    <w:semiHidden/>
    <w:unhideWhenUsed/>
    <w:rsid w:val="000A16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62C"/>
    <w:rPr>
      <w:rFonts w:ascii="Segoe UI" w:hAnsi="Segoe UI" w:cs="Segoe UI"/>
      <w:sz w:val="18"/>
      <w:szCs w:val="18"/>
    </w:rPr>
  </w:style>
  <w:style w:type="table" w:customStyle="1" w:styleId="TableauGrille1Clair1">
    <w:name w:val="Tableau Grille 1 Clair1"/>
    <w:basedOn w:val="TableNormal"/>
    <w:uiPriority w:val="46"/>
    <w:rsid w:val="004E7A55"/>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5Fonc-Accentuation11">
    <w:name w:val="Tableau Grille 5 Foncé - Accentuation 11"/>
    <w:basedOn w:val="TableNormal"/>
    <w:uiPriority w:val="50"/>
    <w:rsid w:val="00A1527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auGrille4-Accentuation31">
    <w:name w:val="Tableau Grille 4 - Accentuation 31"/>
    <w:basedOn w:val="TableNormal"/>
    <w:uiPriority w:val="49"/>
    <w:rsid w:val="00583B4C"/>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auGrille4-Accentuation11">
    <w:name w:val="Tableau Grille 4 - Accentuation 11"/>
    <w:basedOn w:val="TableNormal"/>
    <w:uiPriority w:val="49"/>
    <w:rsid w:val="00583B4C"/>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A9232E"/>
    <w:pPr>
      <w:tabs>
        <w:tab w:val="center" w:pos="4513"/>
        <w:tab w:val="right" w:pos="9026"/>
      </w:tabs>
      <w:spacing w:line="240" w:lineRule="auto"/>
    </w:pPr>
  </w:style>
  <w:style w:type="character" w:customStyle="1" w:styleId="HeaderChar">
    <w:name w:val="Header Char"/>
    <w:basedOn w:val="DefaultParagraphFont"/>
    <w:link w:val="Header"/>
    <w:uiPriority w:val="99"/>
    <w:rsid w:val="00A9232E"/>
  </w:style>
  <w:style w:type="paragraph" w:styleId="Footer">
    <w:name w:val="footer"/>
    <w:basedOn w:val="Normal"/>
    <w:link w:val="FooterChar"/>
    <w:uiPriority w:val="99"/>
    <w:unhideWhenUsed/>
    <w:rsid w:val="00A9232E"/>
    <w:pPr>
      <w:tabs>
        <w:tab w:val="center" w:pos="4513"/>
        <w:tab w:val="right" w:pos="9026"/>
      </w:tabs>
      <w:spacing w:line="240" w:lineRule="auto"/>
    </w:pPr>
  </w:style>
  <w:style w:type="character" w:customStyle="1" w:styleId="FooterChar">
    <w:name w:val="Footer Char"/>
    <w:basedOn w:val="DefaultParagraphFont"/>
    <w:link w:val="Footer"/>
    <w:uiPriority w:val="99"/>
    <w:rsid w:val="00A9232E"/>
  </w:style>
  <w:style w:type="character" w:styleId="CommentReference">
    <w:name w:val="annotation reference"/>
    <w:basedOn w:val="DefaultParagraphFont"/>
    <w:uiPriority w:val="99"/>
    <w:semiHidden/>
    <w:unhideWhenUsed/>
    <w:rsid w:val="008F1F34"/>
    <w:rPr>
      <w:sz w:val="16"/>
      <w:szCs w:val="16"/>
    </w:rPr>
  </w:style>
  <w:style w:type="paragraph" w:styleId="CommentText">
    <w:name w:val="annotation text"/>
    <w:basedOn w:val="Normal"/>
    <w:link w:val="CommentTextChar"/>
    <w:uiPriority w:val="99"/>
    <w:semiHidden/>
    <w:unhideWhenUsed/>
    <w:rsid w:val="008F1F34"/>
    <w:pPr>
      <w:spacing w:line="240" w:lineRule="auto"/>
    </w:pPr>
    <w:rPr>
      <w:sz w:val="20"/>
      <w:szCs w:val="20"/>
    </w:rPr>
  </w:style>
  <w:style w:type="character" w:customStyle="1" w:styleId="CommentTextChar">
    <w:name w:val="Comment Text Char"/>
    <w:basedOn w:val="DefaultParagraphFont"/>
    <w:link w:val="CommentText"/>
    <w:uiPriority w:val="99"/>
    <w:semiHidden/>
    <w:rsid w:val="008F1F34"/>
    <w:rPr>
      <w:sz w:val="20"/>
      <w:szCs w:val="20"/>
    </w:rPr>
  </w:style>
  <w:style w:type="paragraph" w:styleId="CommentSubject">
    <w:name w:val="annotation subject"/>
    <w:basedOn w:val="CommentText"/>
    <w:next w:val="CommentText"/>
    <w:link w:val="CommentSubjectChar"/>
    <w:uiPriority w:val="99"/>
    <w:semiHidden/>
    <w:unhideWhenUsed/>
    <w:rsid w:val="008F1F34"/>
    <w:rPr>
      <w:b/>
      <w:bCs/>
    </w:rPr>
  </w:style>
  <w:style w:type="character" w:customStyle="1" w:styleId="CommentSubjectChar">
    <w:name w:val="Comment Subject Char"/>
    <w:basedOn w:val="CommentTextChar"/>
    <w:link w:val="CommentSubject"/>
    <w:uiPriority w:val="99"/>
    <w:semiHidden/>
    <w:rsid w:val="008F1F34"/>
    <w:rPr>
      <w:b/>
      <w:bCs/>
      <w:sz w:val="20"/>
      <w:szCs w:val="20"/>
    </w:rPr>
  </w:style>
  <w:style w:type="paragraph" w:styleId="FootnoteText">
    <w:name w:val="footnote text"/>
    <w:basedOn w:val="Normal"/>
    <w:link w:val="FootnoteTextChar"/>
    <w:uiPriority w:val="99"/>
    <w:semiHidden/>
    <w:unhideWhenUsed/>
    <w:rsid w:val="009A4C25"/>
    <w:pPr>
      <w:spacing w:line="240" w:lineRule="auto"/>
    </w:pPr>
    <w:rPr>
      <w:sz w:val="20"/>
      <w:szCs w:val="20"/>
    </w:rPr>
  </w:style>
  <w:style w:type="character" w:customStyle="1" w:styleId="FootnoteTextChar">
    <w:name w:val="Footnote Text Char"/>
    <w:basedOn w:val="DefaultParagraphFont"/>
    <w:link w:val="FootnoteText"/>
    <w:uiPriority w:val="99"/>
    <w:semiHidden/>
    <w:rsid w:val="009A4C25"/>
    <w:rPr>
      <w:sz w:val="20"/>
      <w:szCs w:val="20"/>
    </w:rPr>
  </w:style>
  <w:style w:type="character" w:styleId="FootnoteReference">
    <w:name w:val="footnote reference"/>
    <w:basedOn w:val="DefaultParagraphFont"/>
    <w:uiPriority w:val="99"/>
    <w:semiHidden/>
    <w:unhideWhenUsed/>
    <w:rsid w:val="009A4C25"/>
    <w:rPr>
      <w:vertAlign w:val="superscript"/>
    </w:rPr>
  </w:style>
  <w:style w:type="paragraph" w:customStyle="1" w:styleId="Figure">
    <w:name w:val="Figure_#"/>
    <w:basedOn w:val="Normal"/>
    <w:next w:val="Normal"/>
    <w:qFormat/>
    <w:rsid w:val="00D07FAF"/>
    <w:pPr>
      <w:numPr>
        <w:numId w:val="34"/>
      </w:numPr>
      <w:spacing w:before="120" w:after="120" w:line="240" w:lineRule="auto"/>
      <w:jc w:val="center"/>
    </w:pPr>
    <w:rPr>
      <w:rFonts w:ascii="Arial" w:eastAsia="Calibri" w:hAnsi="Arial" w:cs="Calibri"/>
      <w:i/>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4F7"/>
  </w:style>
  <w:style w:type="paragraph" w:styleId="Heading1">
    <w:name w:val="heading 1"/>
    <w:basedOn w:val="Normal"/>
    <w:next w:val="BodyText"/>
    <w:link w:val="Heading1Char"/>
    <w:qFormat/>
    <w:rsid w:val="00635509"/>
    <w:pPr>
      <w:keepNext/>
      <w:numPr>
        <w:numId w:val="1"/>
      </w:numPr>
      <w:spacing w:before="240" w:after="240" w:line="240" w:lineRule="auto"/>
      <w:outlineLvl w:val="0"/>
    </w:pPr>
    <w:rPr>
      <w:rFonts w:ascii="Arial" w:eastAsia="Calibri" w:hAnsi="Arial" w:cs="Calibri"/>
      <w:b/>
      <w:caps/>
      <w:kern w:val="28"/>
      <w:sz w:val="24"/>
      <w:lang w:eastAsia="de-DE"/>
    </w:rPr>
  </w:style>
  <w:style w:type="paragraph" w:styleId="Heading2">
    <w:name w:val="heading 2"/>
    <w:basedOn w:val="Normal"/>
    <w:next w:val="BodyText"/>
    <w:link w:val="Heading2Char"/>
    <w:qFormat/>
    <w:rsid w:val="00635509"/>
    <w:pPr>
      <w:numPr>
        <w:ilvl w:val="1"/>
        <w:numId w:val="1"/>
      </w:numPr>
      <w:spacing w:before="120" w:after="120" w:line="240" w:lineRule="auto"/>
      <w:outlineLvl w:val="1"/>
    </w:pPr>
    <w:rPr>
      <w:rFonts w:ascii="Arial" w:eastAsia="Calibri" w:hAnsi="Arial" w:cs="Calibri"/>
      <w:b/>
      <w:lang w:eastAsia="en-GB"/>
    </w:rPr>
  </w:style>
  <w:style w:type="paragraph" w:styleId="Heading3">
    <w:name w:val="heading 3"/>
    <w:basedOn w:val="Normal"/>
    <w:next w:val="BodyText"/>
    <w:link w:val="Heading3Char"/>
    <w:qFormat/>
    <w:rsid w:val="00635509"/>
    <w:pPr>
      <w:keepNext/>
      <w:numPr>
        <w:ilvl w:val="2"/>
        <w:numId w:val="1"/>
      </w:numPr>
      <w:spacing w:before="120" w:after="120" w:line="240" w:lineRule="auto"/>
      <w:outlineLvl w:val="2"/>
    </w:pPr>
    <w:rPr>
      <w:rFonts w:ascii="Arial" w:eastAsia="Calibri" w:hAnsi="Arial" w:cs="Calibri"/>
      <w:szCs w:val="20"/>
      <w:lang w:eastAsia="de-DE"/>
    </w:rPr>
  </w:style>
  <w:style w:type="paragraph" w:styleId="Heading4">
    <w:name w:val="heading 4"/>
    <w:basedOn w:val="Normal"/>
    <w:next w:val="BodyTextIndent"/>
    <w:link w:val="Heading4Char"/>
    <w:qFormat/>
    <w:rsid w:val="00635509"/>
    <w:pPr>
      <w:keepNext/>
      <w:numPr>
        <w:ilvl w:val="3"/>
        <w:numId w:val="1"/>
      </w:numPr>
      <w:spacing w:before="120" w:after="120" w:line="240" w:lineRule="auto"/>
      <w:outlineLvl w:val="3"/>
    </w:pPr>
    <w:rPr>
      <w:rFonts w:ascii="Arial" w:eastAsia="Calibri" w:hAnsi="Arial" w:cs="Calibri"/>
      <w:szCs w:val="20"/>
      <w:lang w:val="en-US" w:eastAsia="de-DE"/>
    </w:rPr>
  </w:style>
  <w:style w:type="paragraph" w:styleId="Heading5">
    <w:name w:val="heading 5"/>
    <w:basedOn w:val="Normal"/>
    <w:next w:val="Normal"/>
    <w:link w:val="Heading5Char"/>
    <w:rsid w:val="00635509"/>
    <w:pPr>
      <w:numPr>
        <w:ilvl w:val="4"/>
        <w:numId w:val="1"/>
      </w:numPr>
      <w:spacing w:before="24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rsid w:val="00635509"/>
    <w:pPr>
      <w:numPr>
        <w:ilvl w:val="5"/>
        <w:numId w:val="1"/>
      </w:numPr>
      <w:tabs>
        <w:tab w:val="left" w:pos="1418"/>
      </w:tabs>
      <w:spacing w:before="120" w:after="120" w:line="240" w:lineRule="auto"/>
      <w:outlineLvl w:val="5"/>
    </w:pPr>
    <w:rPr>
      <w:rFonts w:ascii="Arial" w:eastAsia="Calibri" w:hAnsi="Arial" w:cs="Calibri"/>
      <w:szCs w:val="20"/>
      <w:lang w:val="de-DE" w:eastAsia="de-DE"/>
    </w:rPr>
  </w:style>
  <w:style w:type="paragraph" w:styleId="Heading7">
    <w:name w:val="heading 7"/>
    <w:basedOn w:val="Normal"/>
    <w:next w:val="BodyTextIndent2"/>
    <w:link w:val="Heading7Char"/>
    <w:rsid w:val="00635509"/>
    <w:pPr>
      <w:numPr>
        <w:ilvl w:val="6"/>
        <w:numId w:val="1"/>
      </w:numPr>
      <w:tabs>
        <w:tab w:val="left" w:pos="1701"/>
      </w:tabs>
      <w:spacing w:before="120" w:after="120" w:line="240" w:lineRule="auto"/>
      <w:outlineLvl w:val="6"/>
    </w:pPr>
    <w:rPr>
      <w:rFonts w:ascii="Arial" w:eastAsia="Calibri" w:hAnsi="Arial" w:cs="Calibri"/>
      <w:szCs w:val="20"/>
      <w:lang w:val="de-DE" w:eastAsia="de-DE"/>
    </w:rPr>
  </w:style>
  <w:style w:type="paragraph" w:styleId="Heading8">
    <w:name w:val="heading 8"/>
    <w:basedOn w:val="Normal"/>
    <w:next w:val="BodyTextIndent2"/>
    <w:link w:val="Heading8Char"/>
    <w:rsid w:val="00635509"/>
    <w:pPr>
      <w:numPr>
        <w:ilvl w:val="7"/>
        <w:numId w:val="1"/>
      </w:numPr>
      <w:tabs>
        <w:tab w:val="left" w:pos="1985"/>
      </w:tabs>
      <w:spacing w:before="120" w:after="120" w:line="240" w:lineRule="auto"/>
      <w:outlineLvl w:val="7"/>
    </w:pPr>
    <w:rPr>
      <w:rFonts w:ascii="Arial" w:eastAsia="Calibri" w:hAnsi="Arial" w:cs="Calibri"/>
      <w:szCs w:val="20"/>
      <w:lang w:val="de-DE" w:eastAsia="de-DE"/>
    </w:rPr>
  </w:style>
  <w:style w:type="paragraph" w:styleId="Heading9">
    <w:name w:val="heading 9"/>
    <w:basedOn w:val="Normal"/>
    <w:next w:val="BodyTextIndent2"/>
    <w:link w:val="Heading9Char"/>
    <w:rsid w:val="00635509"/>
    <w:pPr>
      <w:numPr>
        <w:ilvl w:val="8"/>
        <w:numId w:val="1"/>
      </w:numPr>
      <w:tabs>
        <w:tab w:val="left" w:pos="2268"/>
      </w:tabs>
      <w:spacing w:before="120" w:after="120" w:line="240" w:lineRule="auto"/>
      <w:outlineLvl w:val="8"/>
    </w:pPr>
    <w:rPr>
      <w:rFonts w:ascii="Arial" w:eastAsia="Calibri" w:hAnsi="Arial"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509"/>
    <w:rPr>
      <w:rFonts w:ascii="Arial" w:eastAsia="Calibri" w:hAnsi="Arial" w:cs="Calibri"/>
      <w:b/>
      <w:caps/>
      <w:kern w:val="28"/>
      <w:sz w:val="24"/>
      <w:lang w:eastAsia="de-DE"/>
    </w:rPr>
  </w:style>
  <w:style w:type="character" w:customStyle="1" w:styleId="Heading2Char">
    <w:name w:val="Heading 2 Char"/>
    <w:basedOn w:val="DefaultParagraphFont"/>
    <w:link w:val="Heading2"/>
    <w:rsid w:val="00635509"/>
    <w:rPr>
      <w:rFonts w:ascii="Arial" w:eastAsia="Calibri" w:hAnsi="Arial" w:cs="Calibri"/>
      <w:b/>
      <w:lang w:eastAsia="en-GB"/>
    </w:rPr>
  </w:style>
  <w:style w:type="character" w:customStyle="1" w:styleId="Heading3Char">
    <w:name w:val="Heading 3 Char"/>
    <w:basedOn w:val="DefaultParagraphFont"/>
    <w:link w:val="Heading3"/>
    <w:rsid w:val="00635509"/>
    <w:rPr>
      <w:rFonts w:ascii="Arial" w:eastAsia="Calibri" w:hAnsi="Arial" w:cs="Calibri"/>
      <w:szCs w:val="20"/>
      <w:lang w:eastAsia="de-DE"/>
    </w:rPr>
  </w:style>
  <w:style w:type="character" w:customStyle="1" w:styleId="Heading4Char">
    <w:name w:val="Heading 4 Char"/>
    <w:basedOn w:val="DefaultParagraphFont"/>
    <w:link w:val="Heading4"/>
    <w:rsid w:val="00635509"/>
    <w:rPr>
      <w:rFonts w:ascii="Arial" w:eastAsia="Calibri" w:hAnsi="Arial" w:cs="Calibri"/>
      <w:szCs w:val="20"/>
      <w:lang w:val="en-US" w:eastAsia="de-DE"/>
    </w:rPr>
  </w:style>
  <w:style w:type="character" w:customStyle="1" w:styleId="Heading5Char">
    <w:name w:val="Heading 5 Char"/>
    <w:basedOn w:val="DefaultParagraphFont"/>
    <w:link w:val="Heading5"/>
    <w:rsid w:val="00635509"/>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635509"/>
    <w:rPr>
      <w:rFonts w:ascii="Arial" w:eastAsia="Calibri" w:hAnsi="Arial" w:cs="Calibri"/>
      <w:szCs w:val="20"/>
      <w:lang w:val="de-DE" w:eastAsia="de-DE"/>
    </w:rPr>
  </w:style>
  <w:style w:type="character" w:customStyle="1" w:styleId="Heading7Char">
    <w:name w:val="Heading 7 Char"/>
    <w:basedOn w:val="DefaultParagraphFont"/>
    <w:link w:val="Heading7"/>
    <w:rsid w:val="00635509"/>
    <w:rPr>
      <w:rFonts w:ascii="Arial" w:eastAsia="Calibri" w:hAnsi="Arial" w:cs="Calibri"/>
      <w:szCs w:val="20"/>
      <w:lang w:val="de-DE" w:eastAsia="de-DE"/>
    </w:rPr>
  </w:style>
  <w:style w:type="character" w:customStyle="1" w:styleId="Heading8Char">
    <w:name w:val="Heading 8 Char"/>
    <w:basedOn w:val="DefaultParagraphFont"/>
    <w:link w:val="Heading8"/>
    <w:rsid w:val="00635509"/>
    <w:rPr>
      <w:rFonts w:ascii="Arial" w:eastAsia="Calibri" w:hAnsi="Arial" w:cs="Calibri"/>
      <w:szCs w:val="20"/>
      <w:lang w:val="de-DE" w:eastAsia="de-DE"/>
    </w:rPr>
  </w:style>
  <w:style w:type="character" w:customStyle="1" w:styleId="Heading9Char">
    <w:name w:val="Heading 9 Char"/>
    <w:basedOn w:val="DefaultParagraphFont"/>
    <w:link w:val="Heading9"/>
    <w:rsid w:val="00635509"/>
    <w:rPr>
      <w:rFonts w:ascii="Arial" w:eastAsia="Calibri" w:hAnsi="Arial" w:cs="Calibri"/>
      <w:szCs w:val="20"/>
      <w:lang w:val="de-DE" w:eastAsia="de-DE"/>
    </w:rPr>
  </w:style>
  <w:style w:type="paragraph" w:styleId="BodyText">
    <w:name w:val="Body Text"/>
    <w:basedOn w:val="Normal"/>
    <w:link w:val="BodyTextChar"/>
    <w:qFormat/>
    <w:rsid w:val="00635509"/>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635509"/>
    <w:rPr>
      <w:rFonts w:ascii="Arial" w:eastAsia="Calibri" w:hAnsi="Arial" w:cs="Calibri"/>
      <w:lang w:eastAsia="en-GB"/>
    </w:rPr>
  </w:style>
  <w:style w:type="paragraph" w:styleId="BodyTextIndent">
    <w:name w:val="Body Text Indent"/>
    <w:basedOn w:val="Normal"/>
    <w:link w:val="BodyTextIndentChar"/>
    <w:uiPriority w:val="99"/>
    <w:semiHidden/>
    <w:unhideWhenUsed/>
    <w:rsid w:val="00635509"/>
    <w:pPr>
      <w:spacing w:after="120"/>
      <w:ind w:left="283"/>
    </w:pPr>
  </w:style>
  <w:style w:type="character" w:customStyle="1" w:styleId="BodyTextIndentChar">
    <w:name w:val="Body Text Indent Char"/>
    <w:basedOn w:val="DefaultParagraphFont"/>
    <w:link w:val="BodyTextIndent"/>
    <w:uiPriority w:val="99"/>
    <w:semiHidden/>
    <w:rsid w:val="00635509"/>
  </w:style>
  <w:style w:type="paragraph" w:styleId="BodyTextIndent2">
    <w:name w:val="Body Text Indent 2"/>
    <w:basedOn w:val="Normal"/>
    <w:link w:val="BodyTextIndent2Char"/>
    <w:uiPriority w:val="99"/>
    <w:semiHidden/>
    <w:unhideWhenUsed/>
    <w:rsid w:val="00635509"/>
    <w:pPr>
      <w:spacing w:after="120" w:line="480" w:lineRule="auto"/>
      <w:ind w:left="283"/>
    </w:pPr>
  </w:style>
  <w:style w:type="character" w:customStyle="1" w:styleId="BodyTextIndent2Char">
    <w:name w:val="Body Text Indent 2 Char"/>
    <w:basedOn w:val="DefaultParagraphFont"/>
    <w:link w:val="BodyTextIndent2"/>
    <w:uiPriority w:val="99"/>
    <w:semiHidden/>
    <w:rsid w:val="00635509"/>
  </w:style>
  <w:style w:type="table" w:styleId="TableGrid">
    <w:name w:val="Table Grid"/>
    <w:basedOn w:val="TableNormal"/>
    <w:uiPriority w:val="59"/>
    <w:rsid w:val="00F14F72"/>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4F72"/>
    <w:pPr>
      <w:spacing w:after="120" w:line="276" w:lineRule="auto"/>
      <w:ind w:left="720"/>
      <w:contextualSpacing/>
    </w:pPr>
    <w:rPr>
      <w:lang w:val="en-IE"/>
    </w:rPr>
  </w:style>
  <w:style w:type="table" w:customStyle="1" w:styleId="TableGrid1">
    <w:name w:val="Table Grid1"/>
    <w:basedOn w:val="TableNormal"/>
    <w:next w:val="TableGrid"/>
    <w:uiPriority w:val="59"/>
    <w:rsid w:val="00B914F7"/>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B2334D"/>
    <w:pPr>
      <w:numPr>
        <w:numId w:val="11"/>
      </w:numPr>
      <w:spacing w:after="60" w:line="240" w:lineRule="auto"/>
    </w:pPr>
    <w:rPr>
      <w:rFonts w:ascii="Times New Roman" w:eastAsia="Times New Roman" w:hAnsi="Times New Roman" w:cs="Times New Roman"/>
      <w:sz w:val="24"/>
      <w:szCs w:val="24"/>
      <w:lang w:eastAsia="fr-FR"/>
    </w:rPr>
  </w:style>
  <w:style w:type="paragraph" w:styleId="ListBullet4">
    <w:name w:val="List Bullet 4"/>
    <w:basedOn w:val="Normal"/>
    <w:uiPriority w:val="99"/>
    <w:unhideWhenUsed/>
    <w:rsid w:val="00ED0825"/>
    <w:pPr>
      <w:numPr>
        <w:numId w:val="12"/>
      </w:numPr>
      <w:contextualSpacing/>
    </w:pPr>
  </w:style>
  <w:style w:type="paragraph" w:styleId="BalloonText">
    <w:name w:val="Balloon Text"/>
    <w:basedOn w:val="Normal"/>
    <w:link w:val="BalloonTextChar"/>
    <w:uiPriority w:val="99"/>
    <w:semiHidden/>
    <w:unhideWhenUsed/>
    <w:rsid w:val="000A16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62C"/>
    <w:rPr>
      <w:rFonts w:ascii="Segoe UI" w:hAnsi="Segoe UI" w:cs="Segoe UI"/>
      <w:sz w:val="18"/>
      <w:szCs w:val="18"/>
    </w:rPr>
  </w:style>
  <w:style w:type="table" w:customStyle="1" w:styleId="TableauGrille1Clair1">
    <w:name w:val="Tableau Grille 1 Clair1"/>
    <w:basedOn w:val="TableNormal"/>
    <w:uiPriority w:val="46"/>
    <w:rsid w:val="004E7A55"/>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5Fonc-Accentuation11">
    <w:name w:val="Tableau Grille 5 Foncé - Accentuation 11"/>
    <w:basedOn w:val="TableNormal"/>
    <w:uiPriority w:val="50"/>
    <w:rsid w:val="00A1527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auGrille4-Accentuation31">
    <w:name w:val="Tableau Grille 4 - Accentuation 31"/>
    <w:basedOn w:val="TableNormal"/>
    <w:uiPriority w:val="49"/>
    <w:rsid w:val="00583B4C"/>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auGrille4-Accentuation11">
    <w:name w:val="Tableau Grille 4 - Accentuation 11"/>
    <w:basedOn w:val="TableNormal"/>
    <w:uiPriority w:val="49"/>
    <w:rsid w:val="00583B4C"/>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A9232E"/>
    <w:pPr>
      <w:tabs>
        <w:tab w:val="center" w:pos="4513"/>
        <w:tab w:val="right" w:pos="9026"/>
      </w:tabs>
      <w:spacing w:line="240" w:lineRule="auto"/>
    </w:pPr>
  </w:style>
  <w:style w:type="character" w:customStyle="1" w:styleId="HeaderChar">
    <w:name w:val="Header Char"/>
    <w:basedOn w:val="DefaultParagraphFont"/>
    <w:link w:val="Header"/>
    <w:uiPriority w:val="99"/>
    <w:rsid w:val="00A9232E"/>
  </w:style>
  <w:style w:type="paragraph" w:styleId="Footer">
    <w:name w:val="footer"/>
    <w:basedOn w:val="Normal"/>
    <w:link w:val="FooterChar"/>
    <w:uiPriority w:val="99"/>
    <w:unhideWhenUsed/>
    <w:rsid w:val="00A9232E"/>
    <w:pPr>
      <w:tabs>
        <w:tab w:val="center" w:pos="4513"/>
        <w:tab w:val="right" w:pos="9026"/>
      </w:tabs>
      <w:spacing w:line="240" w:lineRule="auto"/>
    </w:pPr>
  </w:style>
  <w:style w:type="character" w:customStyle="1" w:styleId="FooterChar">
    <w:name w:val="Footer Char"/>
    <w:basedOn w:val="DefaultParagraphFont"/>
    <w:link w:val="Footer"/>
    <w:uiPriority w:val="99"/>
    <w:rsid w:val="00A9232E"/>
  </w:style>
  <w:style w:type="character" w:styleId="CommentReference">
    <w:name w:val="annotation reference"/>
    <w:basedOn w:val="DefaultParagraphFont"/>
    <w:uiPriority w:val="99"/>
    <w:semiHidden/>
    <w:unhideWhenUsed/>
    <w:rsid w:val="008F1F34"/>
    <w:rPr>
      <w:sz w:val="16"/>
      <w:szCs w:val="16"/>
    </w:rPr>
  </w:style>
  <w:style w:type="paragraph" w:styleId="CommentText">
    <w:name w:val="annotation text"/>
    <w:basedOn w:val="Normal"/>
    <w:link w:val="CommentTextChar"/>
    <w:uiPriority w:val="99"/>
    <w:semiHidden/>
    <w:unhideWhenUsed/>
    <w:rsid w:val="008F1F34"/>
    <w:pPr>
      <w:spacing w:line="240" w:lineRule="auto"/>
    </w:pPr>
    <w:rPr>
      <w:sz w:val="20"/>
      <w:szCs w:val="20"/>
    </w:rPr>
  </w:style>
  <w:style w:type="character" w:customStyle="1" w:styleId="CommentTextChar">
    <w:name w:val="Comment Text Char"/>
    <w:basedOn w:val="DefaultParagraphFont"/>
    <w:link w:val="CommentText"/>
    <w:uiPriority w:val="99"/>
    <w:semiHidden/>
    <w:rsid w:val="008F1F34"/>
    <w:rPr>
      <w:sz w:val="20"/>
      <w:szCs w:val="20"/>
    </w:rPr>
  </w:style>
  <w:style w:type="paragraph" w:styleId="CommentSubject">
    <w:name w:val="annotation subject"/>
    <w:basedOn w:val="CommentText"/>
    <w:next w:val="CommentText"/>
    <w:link w:val="CommentSubjectChar"/>
    <w:uiPriority w:val="99"/>
    <w:semiHidden/>
    <w:unhideWhenUsed/>
    <w:rsid w:val="008F1F34"/>
    <w:rPr>
      <w:b/>
      <w:bCs/>
    </w:rPr>
  </w:style>
  <w:style w:type="character" w:customStyle="1" w:styleId="CommentSubjectChar">
    <w:name w:val="Comment Subject Char"/>
    <w:basedOn w:val="CommentTextChar"/>
    <w:link w:val="CommentSubject"/>
    <w:uiPriority w:val="99"/>
    <w:semiHidden/>
    <w:rsid w:val="008F1F34"/>
    <w:rPr>
      <w:b/>
      <w:bCs/>
      <w:sz w:val="20"/>
      <w:szCs w:val="20"/>
    </w:rPr>
  </w:style>
  <w:style w:type="paragraph" w:styleId="FootnoteText">
    <w:name w:val="footnote text"/>
    <w:basedOn w:val="Normal"/>
    <w:link w:val="FootnoteTextChar"/>
    <w:uiPriority w:val="99"/>
    <w:semiHidden/>
    <w:unhideWhenUsed/>
    <w:rsid w:val="009A4C25"/>
    <w:pPr>
      <w:spacing w:line="240" w:lineRule="auto"/>
    </w:pPr>
    <w:rPr>
      <w:sz w:val="20"/>
      <w:szCs w:val="20"/>
    </w:rPr>
  </w:style>
  <w:style w:type="character" w:customStyle="1" w:styleId="FootnoteTextChar">
    <w:name w:val="Footnote Text Char"/>
    <w:basedOn w:val="DefaultParagraphFont"/>
    <w:link w:val="FootnoteText"/>
    <w:uiPriority w:val="99"/>
    <w:semiHidden/>
    <w:rsid w:val="009A4C25"/>
    <w:rPr>
      <w:sz w:val="20"/>
      <w:szCs w:val="20"/>
    </w:rPr>
  </w:style>
  <w:style w:type="character" w:styleId="FootnoteReference">
    <w:name w:val="footnote reference"/>
    <w:basedOn w:val="DefaultParagraphFont"/>
    <w:uiPriority w:val="99"/>
    <w:semiHidden/>
    <w:unhideWhenUsed/>
    <w:rsid w:val="009A4C25"/>
    <w:rPr>
      <w:vertAlign w:val="superscript"/>
    </w:rPr>
  </w:style>
  <w:style w:type="paragraph" w:customStyle="1" w:styleId="Figure">
    <w:name w:val="Figure_#"/>
    <w:basedOn w:val="Normal"/>
    <w:next w:val="Normal"/>
    <w:qFormat/>
    <w:rsid w:val="00D07FAF"/>
    <w:pPr>
      <w:numPr>
        <w:numId w:val="34"/>
      </w:numPr>
      <w:spacing w:before="120" w:after="120" w:line="240" w:lineRule="auto"/>
      <w:jc w:val="center"/>
    </w:pPr>
    <w:rPr>
      <w:rFonts w:ascii="Arial" w:eastAsia="Calibri" w:hAnsi="Arial" w:cs="Calibri"/>
      <w:i/>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938180">
      <w:bodyDiv w:val="1"/>
      <w:marLeft w:val="0"/>
      <w:marRight w:val="0"/>
      <w:marTop w:val="0"/>
      <w:marBottom w:val="0"/>
      <w:divBdr>
        <w:top w:val="none" w:sz="0" w:space="0" w:color="auto"/>
        <w:left w:val="none" w:sz="0" w:space="0" w:color="auto"/>
        <w:bottom w:val="none" w:sz="0" w:space="0" w:color="auto"/>
        <w:right w:val="none" w:sz="0" w:space="0" w:color="auto"/>
      </w:divBdr>
      <w:divsChild>
        <w:div w:id="13082470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diagramQuickStyle" Target="diagrams/quickStyle3.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diagramQuickStyle" Target="diagrams/quickStyle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FD8949-9629-4464-9C26-54B7053F656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65F01254-5A5B-4704-BC27-BE418FC86156}">
      <dgm:prSet phldrT="[Text]"/>
      <dgm:spPr/>
      <dgm:t>
        <a:bodyPr/>
        <a:lstStyle/>
        <a:p>
          <a:r>
            <a:rPr lang="en-GB"/>
            <a:t>Visual Marine Signalling</a:t>
          </a:r>
        </a:p>
      </dgm:t>
    </dgm:pt>
    <dgm:pt modelId="{874F2372-2971-45E3-A87D-69D01954E63A}" type="parTrans" cxnId="{5BB48478-D549-427E-88B6-8B37EB6FFB9B}">
      <dgm:prSet/>
      <dgm:spPr/>
      <dgm:t>
        <a:bodyPr/>
        <a:lstStyle/>
        <a:p>
          <a:endParaRPr lang="en-GB"/>
        </a:p>
      </dgm:t>
    </dgm:pt>
    <dgm:pt modelId="{1B235F03-BC67-417D-A296-C0253305E903}" type="sibTrans" cxnId="{5BB48478-D549-427E-88B6-8B37EB6FFB9B}">
      <dgm:prSet/>
      <dgm:spPr/>
      <dgm:t>
        <a:bodyPr/>
        <a:lstStyle/>
        <a:p>
          <a:endParaRPr lang="en-GB"/>
        </a:p>
      </dgm:t>
    </dgm:pt>
    <dgm:pt modelId="{248811DE-8DF1-4BD7-ADED-CBB8FD8DA271}">
      <dgm:prSet phldrT="[Text]"/>
      <dgm:spPr/>
      <dgm:t>
        <a:bodyPr/>
        <a:lstStyle/>
        <a:p>
          <a:r>
            <a:rPr lang="en-GB"/>
            <a:t>Visual Perception and Signal Colours</a:t>
          </a:r>
        </a:p>
      </dgm:t>
    </dgm:pt>
    <dgm:pt modelId="{45E540ED-022A-406E-A72B-F5C00C19F47F}" type="parTrans" cxnId="{7D71E2E4-5F1B-4499-B3A6-4B1F1CB413FD}">
      <dgm:prSet/>
      <dgm:spPr/>
      <dgm:t>
        <a:bodyPr/>
        <a:lstStyle/>
        <a:p>
          <a:endParaRPr lang="en-GB"/>
        </a:p>
      </dgm:t>
    </dgm:pt>
    <dgm:pt modelId="{15E30542-90E6-4B59-8EA8-77D923FDBD3F}" type="sibTrans" cxnId="{7D71E2E4-5F1B-4499-B3A6-4B1F1CB413FD}">
      <dgm:prSet/>
      <dgm:spPr/>
      <dgm:t>
        <a:bodyPr/>
        <a:lstStyle/>
        <a:p>
          <a:endParaRPr lang="en-GB"/>
        </a:p>
      </dgm:t>
    </dgm:pt>
    <dgm:pt modelId="{4FB2FB56-542D-44FE-827B-396BDC81F38F}">
      <dgm:prSet phldrT="[Text]"/>
      <dgm:spPr/>
      <dgm:t>
        <a:bodyPr/>
        <a:lstStyle/>
        <a:p>
          <a:r>
            <a:rPr lang="en-GB"/>
            <a:t>Surface Colours for Floating Aids</a:t>
          </a:r>
        </a:p>
      </dgm:t>
    </dgm:pt>
    <dgm:pt modelId="{AFC42714-958E-4FB2-A518-D172CC61E163}" type="parTrans" cxnId="{58A40445-7820-44CE-A1ED-15EC5E5E63B8}">
      <dgm:prSet/>
      <dgm:spPr/>
      <dgm:t>
        <a:bodyPr/>
        <a:lstStyle/>
        <a:p>
          <a:endParaRPr lang="en-GB"/>
        </a:p>
      </dgm:t>
    </dgm:pt>
    <dgm:pt modelId="{1787B870-F9B4-43DB-BD15-9F481375B655}" type="sibTrans" cxnId="{58A40445-7820-44CE-A1ED-15EC5E5E63B8}">
      <dgm:prSet/>
      <dgm:spPr/>
      <dgm:t>
        <a:bodyPr/>
        <a:lstStyle/>
        <a:p>
          <a:endParaRPr lang="en-GB"/>
        </a:p>
      </dgm:t>
    </dgm:pt>
    <dgm:pt modelId="{6725D2A0-F8DC-410F-9DF5-C89E47688B01}">
      <dgm:prSet phldrT="[Text]"/>
      <dgm:spPr/>
      <dgm:t>
        <a:bodyPr/>
        <a:lstStyle/>
        <a:p>
          <a:r>
            <a:rPr lang="en-GB"/>
            <a:t>Use of Retroreflective Material</a:t>
          </a:r>
        </a:p>
      </dgm:t>
    </dgm:pt>
    <dgm:pt modelId="{2474840E-8F29-4A78-B2A3-901E1256A46D}" type="parTrans" cxnId="{CB6856FA-F673-4B0B-9628-83431BFA58A4}">
      <dgm:prSet/>
      <dgm:spPr/>
      <dgm:t>
        <a:bodyPr/>
        <a:lstStyle/>
        <a:p>
          <a:endParaRPr lang="en-GB"/>
        </a:p>
      </dgm:t>
    </dgm:pt>
    <dgm:pt modelId="{A23EDE4C-D091-4855-AB9A-290E90F0ACBC}" type="sibTrans" cxnId="{CB6856FA-F673-4B0B-9628-83431BFA58A4}">
      <dgm:prSet/>
      <dgm:spPr/>
      <dgm:t>
        <a:bodyPr/>
        <a:lstStyle/>
        <a:p>
          <a:endParaRPr lang="en-GB"/>
        </a:p>
      </dgm:t>
    </dgm:pt>
    <dgm:pt modelId="{1DB04AC6-6F5C-4CCE-8588-73A158C818A2}">
      <dgm:prSet phldrT="[Text]"/>
      <dgm:spPr/>
      <dgm:t>
        <a:bodyPr/>
        <a:lstStyle/>
        <a:p>
          <a:r>
            <a:rPr lang="en-GB"/>
            <a:t>Design of Leading Lines</a:t>
          </a:r>
        </a:p>
      </dgm:t>
    </dgm:pt>
    <dgm:pt modelId="{07D25577-FF44-4BDB-95A5-9EB6CD60230C}" type="parTrans" cxnId="{3E52A422-6D37-44F7-B730-9AF59D344065}">
      <dgm:prSet/>
      <dgm:spPr/>
      <dgm:t>
        <a:bodyPr/>
        <a:lstStyle/>
        <a:p>
          <a:endParaRPr lang="en-GB"/>
        </a:p>
      </dgm:t>
    </dgm:pt>
    <dgm:pt modelId="{4E8E8DF2-A49A-410A-9CF0-95C29B5D6879}" type="sibTrans" cxnId="{3E52A422-6D37-44F7-B730-9AF59D344065}">
      <dgm:prSet/>
      <dgm:spPr/>
      <dgm:t>
        <a:bodyPr/>
        <a:lstStyle/>
        <a:p>
          <a:endParaRPr lang="en-GB"/>
        </a:p>
      </dgm:t>
    </dgm:pt>
    <dgm:pt modelId="{81259165-7DCC-4ED1-BF36-D4F37BF34194}">
      <dgm:prSet phldrT="[Text]"/>
      <dgm:spPr/>
      <dgm:t>
        <a:bodyPr/>
        <a:lstStyle/>
        <a:p>
          <a:r>
            <a:rPr lang="en-GB"/>
            <a:t>Daymark Size</a:t>
          </a:r>
        </a:p>
      </dgm:t>
    </dgm:pt>
    <dgm:pt modelId="{19E68E45-0758-4D79-9DF0-DADDA30C4945}" type="parTrans" cxnId="{5AA19E9D-0E1C-4C34-BFF7-7588AB7D43B0}">
      <dgm:prSet/>
      <dgm:spPr/>
      <dgm:t>
        <a:bodyPr/>
        <a:lstStyle/>
        <a:p>
          <a:endParaRPr lang="en-GB"/>
        </a:p>
      </dgm:t>
    </dgm:pt>
    <dgm:pt modelId="{6CE6EC70-9174-4B9D-AB1B-87A4B5958C2B}" type="sibTrans" cxnId="{5AA19E9D-0E1C-4C34-BFF7-7588AB7D43B0}">
      <dgm:prSet/>
      <dgm:spPr/>
      <dgm:t>
        <a:bodyPr/>
        <a:lstStyle/>
        <a:p>
          <a:endParaRPr lang="en-GB"/>
        </a:p>
      </dgm:t>
    </dgm:pt>
    <dgm:pt modelId="{6D8317BA-0495-41CE-ABF6-A517FD75C2E8}">
      <dgm:prSet phldrT="[Text]" custT="1"/>
      <dgm:spPr/>
      <dgm:t>
        <a:bodyPr/>
        <a:lstStyle/>
        <a:p>
          <a:pPr algn="l"/>
          <a:r>
            <a:rPr lang="en-GB" sz="1400"/>
            <a:t>Top-Level</a:t>
          </a:r>
        </a:p>
      </dgm:t>
    </dgm:pt>
    <dgm:pt modelId="{CDF177E4-72DB-44EA-A236-33FCFCC9EBDC}" type="parTrans" cxnId="{7EC99ADC-B686-4B2F-9D7D-379D2901563A}">
      <dgm:prSet/>
      <dgm:spPr/>
      <dgm:t>
        <a:bodyPr/>
        <a:lstStyle/>
        <a:p>
          <a:endParaRPr lang="en-GB"/>
        </a:p>
      </dgm:t>
    </dgm:pt>
    <dgm:pt modelId="{C041051E-544B-462A-941B-6D0A3C62E0B8}" type="sibTrans" cxnId="{7EC99ADC-B686-4B2F-9D7D-379D2901563A}">
      <dgm:prSet/>
      <dgm:spPr/>
      <dgm:t>
        <a:bodyPr/>
        <a:lstStyle/>
        <a:p>
          <a:endParaRPr lang="en-GB"/>
        </a:p>
      </dgm:t>
    </dgm:pt>
    <dgm:pt modelId="{F1E28318-4EDD-48BA-93B3-0F14170778B7}">
      <dgm:prSet phldrT="[Text]" custT="1"/>
      <dgm:spPr/>
      <dgm:t>
        <a:bodyPr/>
        <a:lstStyle/>
        <a:p>
          <a:pPr algn="l"/>
          <a:r>
            <a:rPr lang="en-GB" sz="1400"/>
            <a:t>Second-Level</a:t>
          </a:r>
        </a:p>
      </dgm:t>
    </dgm:pt>
    <dgm:pt modelId="{7DA2BBE9-B7B5-4990-869E-8DAE54916195}" type="parTrans" cxnId="{21D1525B-A300-428C-8D29-F46EFF38D6D3}">
      <dgm:prSet/>
      <dgm:spPr/>
      <dgm:t>
        <a:bodyPr/>
        <a:lstStyle/>
        <a:p>
          <a:endParaRPr lang="en-GB"/>
        </a:p>
      </dgm:t>
    </dgm:pt>
    <dgm:pt modelId="{28AE9141-1187-4A91-B26B-3F576B9BD4DB}" type="sibTrans" cxnId="{21D1525B-A300-428C-8D29-F46EFF38D6D3}">
      <dgm:prSet/>
      <dgm:spPr/>
      <dgm:t>
        <a:bodyPr/>
        <a:lstStyle/>
        <a:p>
          <a:endParaRPr lang="en-GB"/>
        </a:p>
      </dgm:t>
    </dgm:pt>
    <dgm:pt modelId="{E71274FF-1742-4AF6-AD5D-39090E94D66B}">
      <dgm:prSet phldrT="[Text]" custT="1"/>
      <dgm:spPr/>
      <dgm:t>
        <a:bodyPr/>
        <a:lstStyle/>
        <a:p>
          <a:pPr algn="l"/>
          <a:r>
            <a:rPr lang="en-GB" sz="1400"/>
            <a:t>Third-Level</a:t>
          </a:r>
        </a:p>
      </dgm:t>
    </dgm:pt>
    <dgm:pt modelId="{EDAD220E-756B-4E04-B3CE-512D4F1F23CA}" type="parTrans" cxnId="{5E320524-B750-439A-8BCE-84332EB16C68}">
      <dgm:prSet/>
      <dgm:spPr/>
      <dgm:t>
        <a:bodyPr/>
        <a:lstStyle/>
        <a:p>
          <a:endParaRPr lang="en-GB"/>
        </a:p>
      </dgm:t>
    </dgm:pt>
    <dgm:pt modelId="{F7FF28E4-DC4F-465B-8B15-E8CBFD5D19F7}" type="sibTrans" cxnId="{5E320524-B750-439A-8BCE-84332EB16C68}">
      <dgm:prSet/>
      <dgm:spPr/>
      <dgm:t>
        <a:bodyPr/>
        <a:lstStyle/>
        <a:p>
          <a:endParaRPr lang="en-GB"/>
        </a:p>
      </dgm:t>
    </dgm:pt>
    <dgm:pt modelId="{1B86FDE2-80A1-4480-85D6-CA3C56BE79EA}" type="pres">
      <dgm:prSet presAssocID="{62FD8949-9629-4464-9C26-54B7053F656A}" presName="mainComposite" presStyleCnt="0">
        <dgm:presLayoutVars>
          <dgm:chPref val="1"/>
          <dgm:dir/>
          <dgm:animOne val="branch"/>
          <dgm:animLvl val="lvl"/>
          <dgm:resizeHandles val="exact"/>
        </dgm:presLayoutVars>
      </dgm:prSet>
      <dgm:spPr/>
      <dgm:t>
        <a:bodyPr/>
        <a:lstStyle/>
        <a:p>
          <a:endParaRPr lang="en-GB"/>
        </a:p>
      </dgm:t>
    </dgm:pt>
    <dgm:pt modelId="{47644C2C-8F3B-41AE-919F-5957D838CA4C}" type="pres">
      <dgm:prSet presAssocID="{62FD8949-9629-4464-9C26-54B7053F656A}" presName="hierFlow" presStyleCnt="0"/>
      <dgm:spPr/>
    </dgm:pt>
    <dgm:pt modelId="{25345822-ADBC-4074-94FB-108B3C39570C}" type="pres">
      <dgm:prSet presAssocID="{62FD8949-9629-4464-9C26-54B7053F656A}" presName="firstBuf" presStyleCnt="0"/>
      <dgm:spPr/>
    </dgm:pt>
    <dgm:pt modelId="{C53595A4-ECAC-4516-BDD1-D13FD0C5F94B}" type="pres">
      <dgm:prSet presAssocID="{62FD8949-9629-4464-9C26-54B7053F656A}" presName="hierChild1" presStyleCnt="0">
        <dgm:presLayoutVars>
          <dgm:chPref val="1"/>
          <dgm:animOne val="branch"/>
          <dgm:animLvl val="lvl"/>
        </dgm:presLayoutVars>
      </dgm:prSet>
      <dgm:spPr/>
    </dgm:pt>
    <dgm:pt modelId="{E88297DF-7E0C-4926-99AC-986D7DE8199D}" type="pres">
      <dgm:prSet presAssocID="{65F01254-5A5B-4704-BC27-BE418FC86156}" presName="Name14" presStyleCnt="0"/>
      <dgm:spPr/>
    </dgm:pt>
    <dgm:pt modelId="{D5777796-9998-4541-A595-BC417C50AD78}" type="pres">
      <dgm:prSet presAssocID="{65F01254-5A5B-4704-BC27-BE418FC86156}" presName="level1Shape" presStyleLbl="node0" presStyleIdx="0" presStyleCnt="1">
        <dgm:presLayoutVars>
          <dgm:chPref val="3"/>
        </dgm:presLayoutVars>
      </dgm:prSet>
      <dgm:spPr/>
      <dgm:t>
        <a:bodyPr/>
        <a:lstStyle/>
        <a:p>
          <a:endParaRPr lang="en-GB"/>
        </a:p>
      </dgm:t>
    </dgm:pt>
    <dgm:pt modelId="{B2E8BE49-A036-48DC-9D7D-A2070A4AE9FB}" type="pres">
      <dgm:prSet presAssocID="{65F01254-5A5B-4704-BC27-BE418FC86156}" presName="hierChild2" presStyleCnt="0"/>
      <dgm:spPr/>
    </dgm:pt>
    <dgm:pt modelId="{A341D589-A153-454C-AC5F-5B69AFB9C40A}" type="pres">
      <dgm:prSet presAssocID="{45E540ED-022A-406E-A72B-F5C00C19F47F}" presName="Name19" presStyleLbl="parChTrans1D2" presStyleIdx="0" presStyleCnt="2"/>
      <dgm:spPr/>
      <dgm:t>
        <a:bodyPr/>
        <a:lstStyle/>
        <a:p>
          <a:endParaRPr lang="en-GB"/>
        </a:p>
      </dgm:t>
    </dgm:pt>
    <dgm:pt modelId="{86AD7645-A383-43EA-AEA2-71DBFC5AD9A9}" type="pres">
      <dgm:prSet presAssocID="{248811DE-8DF1-4BD7-ADED-CBB8FD8DA271}" presName="Name21" presStyleCnt="0"/>
      <dgm:spPr/>
    </dgm:pt>
    <dgm:pt modelId="{43346ABD-6C74-4FA0-B15B-B28B8D72FA09}" type="pres">
      <dgm:prSet presAssocID="{248811DE-8DF1-4BD7-ADED-CBB8FD8DA271}" presName="level2Shape" presStyleLbl="node2" presStyleIdx="0" presStyleCnt="2"/>
      <dgm:spPr/>
      <dgm:t>
        <a:bodyPr/>
        <a:lstStyle/>
        <a:p>
          <a:endParaRPr lang="en-GB"/>
        </a:p>
      </dgm:t>
    </dgm:pt>
    <dgm:pt modelId="{BC075F27-D366-43B5-B35B-69B1E00988CA}" type="pres">
      <dgm:prSet presAssocID="{248811DE-8DF1-4BD7-ADED-CBB8FD8DA271}" presName="hierChild3" presStyleCnt="0"/>
      <dgm:spPr/>
    </dgm:pt>
    <dgm:pt modelId="{61FFEA64-0FA0-4425-AC1F-CD52E670DA4B}" type="pres">
      <dgm:prSet presAssocID="{AFC42714-958E-4FB2-A518-D172CC61E163}" presName="Name19" presStyleLbl="parChTrans1D3" presStyleIdx="0" presStyleCnt="3"/>
      <dgm:spPr/>
      <dgm:t>
        <a:bodyPr/>
        <a:lstStyle/>
        <a:p>
          <a:endParaRPr lang="en-GB"/>
        </a:p>
      </dgm:t>
    </dgm:pt>
    <dgm:pt modelId="{36D61977-0B2A-416E-8499-DB6270988ECD}" type="pres">
      <dgm:prSet presAssocID="{4FB2FB56-542D-44FE-827B-396BDC81F38F}" presName="Name21" presStyleCnt="0"/>
      <dgm:spPr/>
    </dgm:pt>
    <dgm:pt modelId="{067DC234-723A-4DDF-AFBB-B2BA3F2701E6}" type="pres">
      <dgm:prSet presAssocID="{4FB2FB56-542D-44FE-827B-396BDC81F38F}" presName="level2Shape" presStyleLbl="node3" presStyleIdx="0" presStyleCnt="3"/>
      <dgm:spPr/>
      <dgm:t>
        <a:bodyPr/>
        <a:lstStyle/>
        <a:p>
          <a:endParaRPr lang="en-GB"/>
        </a:p>
      </dgm:t>
    </dgm:pt>
    <dgm:pt modelId="{EB63F6F9-6C5D-48BA-9EE3-DD0C992818E1}" type="pres">
      <dgm:prSet presAssocID="{4FB2FB56-542D-44FE-827B-396BDC81F38F}" presName="hierChild3" presStyleCnt="0"/>
      <dgm:spPr/>
    </dgm:pt>
    <dgm:pt modelId="{B2D7C12F-4FEF-4EAE-9348-6AEA76725C67}" type="pres">
      <dgm:prSet presAssocID="{2474840E-8F29-4A78-B2A3-901E1256A46D}" presName="Name19" presStyleLbl="parChTrans1D3" presStyleIdx="1" presStyleCnt="3"/>
      <dgm:spPr/>
      <dgm:t>
        <a:bodyPr/>
        <a:lstStyle/>
        <a:p>
          <a:endParaRPr lang="en-GB"/>
        </a:p>
      </dgm:t>
    </dgm:pt>
    <dgm:pt modelId="{C13D20BA-1791-4327-940C-B32699E22A80}" type="pres">
      <dgm:prSet presAssocID="{6725D2A0-F8DC-410F-9DF5-C89E47688B01}" presName="Name21" presStyleCnt="0"/>
      <dgm:spPr/>
    </dgm:pt>
    <dgm:pt modelId="{070F9639-0B04-48FA-8D95-71A68431A0F8}" type="pres">
      <dgm:prSet presAssocID="{6725D2A0-F8DC-410F-9DF5-C89E47688B01}" presName="level2Shape" presStyleLbl="node3" presStyleIdx="1" presStyleCnt="3"/>
      <dgm:spPr/>
      <dgm:t>
        <a:bodyPr/>
        <a:lstStyle/>
        <a:p>
          <a:endParaRPr lang="en-GB"/>
        </a:p>
      </dgm:t>
    </dgm:pt>
    <dgm:pt modelId="{AC0CFD3F-4AAC-48F9-AEFD-9B38198B30A1}" type="pres">
      <dgm:prSet presAssocID="{6725D2A0-F8DC-410F-9DF5-C89E47688B01}" presName="hierChild3" presStyleCnt="0"/>
      <dgm:spPr/>
    </dgm:pt>
    <dgm:pt modelId="{A8E17A51-1227-4DE2-AB29-029C17F1665B}" type="pres">
      <dgm:prSet presAssocID="{07D25577-FF44-4BDB-95A5-9EB6CD60230C}" presName="Name19" presStyleLbl="parChTrans1D2" presStyleIdx="1" presStyleCnt="2"/>
      <dgm:spPr/>
      <dgm:t>
        <a:bodyPr/>
        <a:lstStyle/>
        <a:p>
          <a:endParaRPr lang="en-GB"/>
        </a:p>
      </dgm:t>
    </dgm:pt>
    <dgm:pt modelId="{9238FED3-E6F6-4A28-89D1-9DEE9DFD366D}" type="pres">
      <dgm:prSet presAssocID="{1DB04AC6-6F5C-4CCE-8588-73A158C818A2}" presName="Name21" presStyleCnt="0"/>
      <dgm:spPr/>
    </dgm:pt>
    <dgm:pt modelId="{207D6929-5713-4C35-84EA-D484364407C1}" type="pres">
      <dgm:prSet presAssocID="{1DB04AC6-6F5C-4CCE-8588-73A158C818A2}" presName="level2Shape" presStyleLbl="node2" presStyleIdx="1" presStyleCnt="2"/>
      <dgm:spPr/>
      <dgm:t>
        <a:bodyPr/>
        <a:lstStyle/>
        <a:p>
          <a:endParaRPr lang="en-GB"/>
        </a:p>
      </dgm:t>
    </dgm:pt>
    <dgm:pt modelId="{C8DA2480-2C87-4769-8B15-5B503C46425D}" type="pres">
      <dgm:prSet presAssocID="{1DB04AC6-6F5C-4CCE-8588-73A158C818A2}" presName="hierChild3" presStyleCnt="0"/>
      <dgm:spPr/>
    </dgm:pt>
    <dgm:pt modelId="{37DBC121-E229-4AD4-9B7D-D40DD392E211}" type="pres">
      <dgm:prSet presAssocID="{19E68E45-0758-4D79-9DF0-DADDA30C4945}" presName="Name19" presStyleLbl="parChTrans1D3" presStyleIdx="2" presStyleCnt="3"/>
      <dgm:spPr/>
      <dgm:t>
        <a:bodyPr/>
        <a:lstStyle/>
        <a:p>
          <a:endParaRPr lang="en-GB"/>
        </a:p>
      </dgm:t>
    </dgm:pt>
    <dgm:pt modelId="{B560CB97-E206-4F0F-A815-C3F0BF39CFDD}" type="pres">
      <dgm:prSet presAssocID="{81259165-7DCC-4ED1-BF36-D4F37BF34194}" presName="Name21" presStyleCnt="0"/>
      <dgm:spPr/>
    </dgm:pt>
    <dgm:pt modelId="{77C9DDC5-E97B-4F11-9023-FED4CC69B36F}" type="pres">
      <dgm:prSet presAssocID="{81259165-7DCC-4ED1-BF36-D4F37BF34194}" presName="level2Shape" presStyleLbl="node3" presStyleIdx="2" presStyleCnt="3"/>
      <dgm:spPr/>
      <dgm:t>
        <a:bodyPr/>
        <a:lstStyle/>
        <a:p>
          <a:endParaRPr lang="en-GB"/>
        </a:p>
      </dgm:t>
    </dgm:pt>
    <dgm:pt modelId="{AFE3D2A3-09CF-4BE0-A48B-464A558FAAE0}" type="pres">
      <dgm:prSet presAssocID="{81259165-7DCC-4ED1-BF36-D4F37BF34194}" presName="hierChild3" presStyleCnt="0"/>
      <dgm:spPr/>
    </dgm:pt>
    <dgm:pt modelId="{5730DB0C-9A2A-4B42-8250-0D42170E0957}" type="pres">
      <dgm:prSet presAssocID="{62FD8949-9629-4464-9C26-54B7053F656A}" presName="bgShapesFlow" presStyleCnt="0"/>
      <dgm:spPr/>
    </dgm:pt>
    <dgm:pt modelId="{1AFF567B-0D94-4C1D-A27E-70657ED6A213}" type="pres">
      <dgm:prSet presAssocID="{6D8317BA-0495-41CE-ABF6-A517FD75C2E8}" presName="rectComp" presStyleCnt="0"/>
      <dgm:spPr/>
    </dgm:pt>
    <dgm:pt modelId="{BBAFAA5C-0C8A-463B-8456-4545388E5BE9}" type="pres">
      <dgm:prSet presAssocID="{6D8317BA-0495-41CE-ABF6-A517FD75C2E8}" presName="bgRect" presStyleLbl="bgShp" presStyleIdx="0" presStyleCnt="3"/>
      <dgm:spPr/>
      <dgm:t>
        <a:bodyPr/>
        <a:lstStyle/>
        <a:p>
          <a:endParaRPr lang="en-GB"/>
        </a:p>
      </dgm:t>
    </dgm:pt>
    <dgm:pt modelId="{363C80CA-0701-4A57-9E26-923CA92072D9}" type="pres">
      <dgm:prSet presAssocID="{6D8317BA-0495-41CE-ABF6-A517FD75C2E8}" presName="bgRectTx" presStyleLbl="bgShp" presStyleIdx="0" presStyleCnt="3">
        <dgm:presLayoutVars>
          <dgm:bulletEnabled val="1"/>
        </dgm:presLayoutVars>
      </dgm:prSet>
      <dgm:spPr/>
      <dgm:t>
        <a:bodyPr/>
        <a:lstStyle/>
        <a:p>
          <a:endParaRPr lang="en-GB"/>
        </a:p>
      </dgm:t>
    </dgm:pt>
    <dgm:pt modelId="{5552A087-97AB-4D16-A1E9-3DFACFA29706}" type="pres">
      <dgm:prSet presAssocID="{6D8317BA-0495-41CE-ABF6-A517FD75C2E8}" presName="spComp" presStyleCnt="0"/>
      <dgm:spPr/>
    </dgm:pt>
    <dgm:pt modelId="{FB5B5E69-2CC6-4F6E-A975-18BFD84556CA}" type="pres">
      <dgm:prSet presAssocID="{6D8317BA-0495-41CE-ABF6-A517FD75C2E8}" presName="vSp" presStyleCnt="0"/>
      <dgm:spPr/>
    </dgm:pt>
    <dgm:pt modelId="{7296D1EA-70DB-4645-90E1-403A07DC4F74}" type="pres">
      <dgm:prSet presAssocID="{F1E28318-4EDD-48BA-93B3-0F14170778B7}" presName="rectComp" presStyleCnt="0"/>
      <dgm:spPr/>
    </dgm:pt>
    <dgm:pt modelId="{C1E33680-E7B2-4F78-9169-3689B415B63F}" type="pres">
      <dgm:prSet presAssocID="{F1E28318-4EDD-48BA-93B3-0F14170778B7}" presName="bgRect" presStyleLbl="bgShp" presStyleIdx="1" presStyleCnt="3"/>
      <dgm:spPr/>
      <dgm:t>
        <a:bodyPr/>
        <a:lstStyle/>
        <a:p>
          <a:endParaRPr lang="en-GB"/>
        </a:p>
      </dgm:t>
    </dgm:pt>
    <dgm:pt modelId="{E86601B9-F61B-4CF0-B11D-EF16312FE0C9}" type="pres">
      <dgm:prSet presAssocID="{F1E28318-4EDD-48BA-93B3-0F14170778B7}" presName="bgRectTx" presStyleLbl="bgShp" presStyleIdx="1" presStyleCnt="3">
        <dgm:presLayoutVars>
          <dgm:bulletEnabled val="1"/>
        </dgm:presLayoutVars>
      </dgm:prSet>
      <dgm:spPr/>
      <dgm:t>
        <a:bodyPr/>
        <a:lstStyle/>
        <a:p>
          <a:endParaRPr lang="en-GB"/>
        </a:p>
      </dgm:t>
    </dgm:pt>
    <dgm:pt modelId="{56F49ED5-7F9F-427F-A1EA-9BBD399485BB}" type="pres">
      <dgm:prSet presAssocID="{F1E28318-4EDD-48BA-93B3-0F14170778B7}" presName="spComp" presStyleCnt="0"/>
      <dgm:spPr/>
    </dgm:pt>
    <dgm:pt modelId="{10F1A6DD-8A4E-4CEA-B48E-153B63018C4C}" type="pres">
      <dgm:prSet presAssocID="{F1E28318-4EDD-48BA-93B3-0F14170778B7}" presName="vSp" presStyleCnt="0"/>
      <dgm:spPr/>
    </dgm:pt>
    <dgm:pt modelId="{AB669EF1-F0A0-4963-80A5-D0A67E3CC288}" type="pres">
      <dgm:prSet presAssocID="{E71274FF-1742-4AF6-AD5D-39090E94D66B}" presName="rectComp" presStyleCnt="0"/>
      <dgm:spPr/>
    </dgm:pt>
    <dgm:pt modelId="{6D653385-8C7E-4D37-A78B-1270C1F25CDF}" type="pres">
      <dgm:prSet presAssocID="{E71274FF-1742-4AF6-AD5D-39090E94D66B}" presName="bgRect" presStyleLbl="bgShp" presStyleIdx="2" presStyleCnt="3"/>
      <dgm:spPr/>
      <dgm:t>
        <a:bodyPr/>
        <a:lstStyle/>
        <a:p>
          <a:endParaRPr lang="en-GB"/>
        </a:p>
      </dgm:t>
    </dgm:pt>
    <dgm:pt modelId="{7D0C3EBE-71D5-4A81-AA50-8CA971E073A2}" type="pres">
      <dgm:prSet presAssocID="{E71274FF-1742-4AF6-AD5D-39090E94D66B}" presName="bgRectTx" presStyleLbl="bgShp" presStyleIdx="2" presStyleCnt="3">
        <dgm:presLayoutVars>
          <dgm:bulletEnabled val="1"/>
        </dgm:presLayoutVars>
      </dgm:prSet>
      <dgm:spPr/>
      <dgm:t>
        <a:bodyPr/>
        <a:lstStyle/>
        <a:p>
          <a:endParaRPr lang="en-GB"/>
        </a:p>
      </dgm:t>
    </dgm:pt>
  </dgm:ptLst>
  <dgm:cxnLst>
    <dgm:cxn modelId="{A6B1A1AC-0EA4-46D0-8C05-36963A32A840}" type="presOf" srcId="{6D8317BA-0495-41CE-ABF6-A517FD75C2E8}" destId="{363C80CA-0701-4A57-9E26-923CA92072D9}" srcOrd="1" destOrd="0" presId="urn:microsoft.com/office/officeart/2005/8/layout/hierarchy6"/>
    <dgm:cxn modelId="{A5CA2B35-BDD8-45DE-B20D-7AACCD26E31D}" type="presOf" srcId="{248811DE-8DF1-4BD7-ADED-CBB8FD8DA271}" destId="{43346ABD-6C74-4FA0-B15B-B28B8D72FA09}" srcOrd="0" destOrd="0" presId="urn:microsoft.com/office/officeart/2005/8/layout/hierarchy6"/>
    <dgm:cxn modelId="{C43871E5-49FA-4BCD-A446-F69EFD14C06B}" type="presOf" srcId="{07D25577-FF44-4BDB-95A5-9EB6CD60230C}" destId="{A8E17A51-1227-4DE2-AB29-029C17F1665B}" srcOrd="0" destOrd="0" presId="urn:microsoft.com/office/officeart/2005/8/layout/hierarchy6"/>
    <dgm:cxn modelId="{08CC87A0-DCF0-491D-99F1-8392420B50EC}" type="presOf" srcId="{62FD8949-9629-4464-9C26-54B7053F656A}" destId="{1B86FDE2-80A1-4480-85D6-CA3C56BE79EA}" srcOrd="0" destOrd="0" presId="urn:microsoft.com/office/officeart/2005/8/layout/hierarchy6"/>
    <dgm:cxn modelId="{58A40445-7820-44CE-A1ED-15EC5E5E63B8}" srcId="{248811DE-8DF1-4BD7-ADED-CBB8FD8DA271}" destId="{4FB2FB56-542D-44FE-827B-396BDC81F38F}" srcOrd="0" destOrd="0" parTransId="{AFC42714-958E-4FB2-A518-D172CC61E163}" sibTransId="{1787B870-F9B4-43DB-BD15-9F481375B655}"/>
    <dgm:cxn modelId="{5AA19E9D-0E1C-4C34-BFF7-7588AB7D43B0}" srcId="{1DB04AC6-6F5C-4CCE-8588-73A158C818A2}" destId="{81259165-7DCC-4ED1-BF36-D4F37BF34194}" srcOrd="0" destOrd="0" parTransId="{19E68E45-0758-4D79-9DF0-DADDA30C4945}" sibTransId="{6CE6EC70-9174-4B9D-AB1B-87A4B5958C2B}"/>
    <dgm:cxn modelId="{09BBFA29-B26B-44B9-845E-18286E697BDE}" type="presOf" srcId="{45E540ED-022A-406E-A72B-F5C00C19F47F}" destId="{A341D589-A153-454C-AC5F-5B69AFB9C40A}" srcOrd="0" destOrd="0" presId="urn:microsoft.com/office/officeart/2005/8/layout/hierarchy6"/>
    <dgm:cxn modelId="{8CF5C3B2-C70E-4AED-975A-2ED6501EA4C3}" type="presOf" srcId="{E71274FF-1742-4AF6-AD5D-39090E94D66B}" destId="{7D0C3EBE-71D5-4A81-AA50-8CA971E073A2}" srcOrd="1" destOrd="0" presId="urn:microsoft.com/office/officeart/2005/8/layout/hierarchy6"/>
    <dgm:cxn modelId="{68428C3B-5F0F-4AFB-B2FD-5AFB03C32AD9}" type="presOf" srcId="{1DB04AC6-6F5C-4CCE-8588-73A158C818A2}" destId="{207D6929-5713-4C35-84EA-D484364407C1}" srcOrd="0" destOrd="0" presId="urn:microsoft.com/office/officeart/2005/8/layout/hierarchy6"/>
    <dgm:cxn modelId="{45956E4F-3D10-4781-8490-FE20F5BC7DB6}" type="presOf" srcId="{F1E28318-4EDD-48BA-93B3-0F14170778B7}" destId="{E86601B9-F61B-4CF0-B11D-EF16312FE0C9}" srcOrd="1" destOrd="0" presId="urn:microsoft.com/office/officeart/2005/8/layout/hierarchy6"/>
    <dgm:cxn modelId="{2C89509F-0249-48B9-97E8-AC78DA7245D4}" type="presOf" srcId="{6D8317BA-0495-41CE-ABF6-A517FD75C2E8}" destId="{BBAFAA5C-0C8A-463B-8456-4545388E5BE9}" srcOrd="0" destOrd="0" presId="urn:microsoft.com/office/officeart/2005/8/layout/hierarchy6"/>
    <dgm:cxn modelId="{5E320524-B750-439A-8BCE-84332EB16C68}" srcId="{62FD8949-9629-4464-9C26-54B7053F656A}" destId="{E71274FF-1742-4AF6-AD5D-39090E94D66B}" srcOrd="3" destOrd="0" parTransId="{EDAD220E-756B-4E04-B3CE-512D4F1F23CA}" sibTransId="{F7FF28E4-DC4F-465B-8B15-E8CBFD5D19F7}"/>
    <dgm:cxn modelId="{92E24304-89AD-48FC-9FAA-A48F3FC74CAA}" type="presOf" srcId="{81259165-7DCC-4ED1-BF36-D4F37BF34194}" destId="{77C9DDC5-E97B-4F11-9023-FED4CC69B36F}" srcOrd="0" destOrd="0" presId="urn:microsoft.com/office/officeart/2005/8/layout/hierarchy6"/>
    <dgm:cxn modelId="{2E3CDA64-03C1-4E29-B0FF-07E2E21CEE9B}" type="presOf" srcId="{65F01254-5A5B-4704-BC27-BE418FC86156}" destId="{D5777796-9998-4541-A595-BC417C50AD78}" srcOrd="0" destOrd="0" presId="urn:microsoft.com/office/officeart/2005/8/layout/hierarchy6"/>
    <dgm:cxn modelId="{5BB48478-D549-427E-88B6-8B37EB6FFB9B}" srcId="{62FD8949-9629-4464-9C26-54B7053F656A}" destId="{65F01254-5A5B-4704-BC27-BE418FC86156}" srcOrd="0" destOrd="0" parTransId="{874F2372-2971-45E3-A87D-69D01954E63A}" sibTransId="{1B235F03-BC67-417D-A296-C0253305E903}"/>
    <dgm:cxn modelId="{D283D1D4-48BD-4F0D-8FC9-ECB1078911C1}" type="presOf" srcId="{E71274FF-1742-4AF6-AD5D-39090E94D66B}" destId="{6D653385-8C7E-4D37-A78B-1270C1F25CDF}" srcOrd="0" destOrd="0" presId="urn:microsoft.com/office/officeart/2005/8/layout/hierarchy6"/>
    <dgm:cxn modelId="{565A5E79-B285-4331-8D17-76D1FCE71E78}" type="presOf" srcId="{2474840E-8F29-4A78-B2A3-901E1256A46D}" destId="{B2D7C12F-4FEF-4EAE-9348-6AEA76725C67}" srcOrd="0" destOrd="0" presId="urn:microsoft.com/office/officeart/2005/8/layout/hierarchy6"/>
    <dgm:cxn modelId="{21D1525B-A300-428C-8D29-F46EFF38D6D3}" srcId="{62FD8949-9629-4464-9C26-54B7053F656A}" destId="{F1E28318-4EDD-48BA-93B3-0F14170778B7}" srcOrd="2" destOrd="0" parTransId="{7DA2BBE9-B7B5-4990-869E-8DAE54916195}" sibTransId="{28AE9141-1187-4A91-B26B-3F576B9BD4DB}"/>
    <dgm:cxn modelId="{11762F1D-6FB1-4E7E-9204-06A0E7C32300}" type="presOf" srcId="{6725D2A0-F8DC-410F-9DF5-C89E47688B01}" destId="{070F9639-0B04-48FA-8D95-71A68431A0F8}" srcOrd="0" destOrd="0" presId="urn:microsoft.com/office/officeart/2005/8/layout/hierarchy6"/>
    <dgm:cxn modelId="{7EC99ADC-B686-4B2F-9D7D-379D2901563A}" srcId="{62FD8949-9629-4464-9C26-54B7053F656A}" destId="{6D8317BA-0495-41CE-ABF6-A517FD75C2E8}" srcOrd="1" destOrd="0" parTransId="{CDF177E4-72DB-44EA-A236-33FCFCC9EBDC}" sibTransId="{C041051E-544B-462A-941B-6D0A3C62E0B8}"/>
    <dgm:cxn modelId="{CB6856FA-F673-4B0B-9628-83431BFA58A4}" srcId="{248811DE-8DF1-4BD7-ADED-CBB8FD8DA271}" destId="{6725D2A0-F8DC-410F-9DF5-C89E47688B01}" srcOrd="1" destOrd="0" parTransId="{2474840E-8F29-4A78-B2A3-901E1256A46D}" sibTransId="{A23EDE4C-D091-4855-AB9A-290E90F0ACBC}"/>
    <dgm:cxn modelId="{D46C5CAA-E311-4BFE-B891-1EEA011206E2}" type="presOf" srcId="{4FB2FB56-542D-44FE-827B-396BDC81F38F}" destId="{067DC234-723A-4DDF-AFBB-B2BA3F2701E6}" srcOrd="0" destOrd="0" presId="urn:microsoft.com/office/officeart/2005/8/layout/hierarchy6"/>
    <dgm:cxn modelId="{3E52A422-6D37-44F7-B730-9AF59D344065}" srcId="{65F01254-5A5B-4704-BC27-BE418FC86156}" destId="{1DB04AC6-6F5C-4CCE-8588-73A158C818A2}" srcOrd="1" destOrd="0" parTransId="{07D25577-FF44-4BDB-95A5-9EB6CD60230C}" sibTransId="{4E8E8DF2-A49A-410A-9CF0-95C29B5D6879}"/>
    <dgm:cxn modelId="{8764E7F9-BBB4-45EF-87CE-FAE4E5265799}" type="presOf" srcId="{F1E28318-4EDD-48BA-93B3-0F14170778B7}" destId="{C1E33680-E7B2-4F78-9169-3689B415B63F}" srcOrd="0" destOrd="0" presId="urn:microsoft.com/office/officeart/2005/8/layout/hierarchy6"/>
    <dgm:cxn modelId="{B3E14FEE-DB88-456A-B9C1-00D901C2E486}" type="presOf" srcId="{AFC42714-958E-4FB2-A518-D172CC61E163}" destId="{61FFEA64-0FA0-4425-AC1F-CD52E670DA4B}" srcOrd="0" destOrd="0" presId="urn:microsoft.com/office/officeart/2005/8/layout/hierarchy6"/>
    <dgm:cxn modelId="{7D71E2E4-5F1B-4499-B3A6-4B1F1CB413FD}" srcId="{65F01254-5A5B-4704-BC27-BE418FC86156}" destId="{248811DE-8DF1-4BD7-ADED-CBB8FD8DA271}" srcOrd="0" destOrd="0" parTransId="{45E540ED-022A-406E-A72B-F5C00C19F47F}" sibTransId="{15E30542-90E6-4B59-8EA8-77D923FDBD3F}"/>
    <dgm:cxn modelId="{B77D0F50-C80A-440C-A514-EC31C28372B0}" type="presOf" srcId="{19E68E45-0758-4D79-9DF0-DADDA30C4945}" destId="{37DBC121-E229-4AD4-9B7D-D40DD392E211}" srcOrd="0" destOrd="0" presId="urn:microsoft.com/office/officeart/2005/8/layout/hierarchy6"/>
    <dgm:cxn modelId="{6E00294E-1D07-4905-87D9-52A37B111270}" type="presParOf" srcId="{1B86FDE2-80A1-4480-85D6-CA3C56BE79EA}" destId="{47644C2C-8F3B-41AE-919F-5957D838CA4C}" srcOrd="0" destOrd="0" presId="urn:microsoft.com/office/officeart/2005/8/layout/hierarchy6"/>
    <dgm:cxn modelId="{C5FAAD07-0D5C-4931-A51E-F611B4D68F27}" type="presParOf" srcId="{47644C2C-8F3B-41AE-919F-5957D838CA4C}" destId="{25345822-ADBC-4074-94FB-108B3C39570C}" srcOrd="0" destOrd="0" presId="urn:microsoft.com/office/officeart/2005/8/layout/hierarchy6"/>
    <dgm:cxn modelId="{B4C9C72A-B227-4616-A798-50602FBA75AD}" type="presParOf" srcId="{47644C2C-8F3B-41AE-919F-5957D838CA4C}" destId="{C53595A4-ECAC-4516-BDD1-D13FD0C5F94B}" srcOrd="1" destOrd="0" presId="urn:microsoft.com/office/officeart/2005/8/layout/hierarchy6"/>
    <dgm:cxn modelId="{50D11C64-3BC7-4B1E-B144-B84E8D1AE409}" type="presParOf" srcId="{C53595A4-ECAC-4516-BDD1-D13FD0C5F94B}" destId="{E88297DF-7E0C-4926-99AC-986D7DE8199D}" srcOrd="0" destOrd="0" presId="urn:microsoft.com/office/officeart/2005/8/layout/hierarchy6"/>
    <dgm:cxn modelId="{996FC622-D62E-4496-ABA9-AE636604B56E}" type="presParOf" srcId="{E88297DF-7E0C-4926-99AC-986D7DE8199D}" destId="{D5777796-9998-4541-A595-BC417C50AD78}" srcOrd="0" destOrd="0" presId="urn:microsoft.com/office/officeart/2005/8/layout/hierarchy6"/>
    <dgm:cxn modelId="{11BE46DC-1BEB-4848-ADFE-AD30364B22FA}" type="presParOf" srcId="{E88297DF-7E0C-4926-99AC-986D7DE8199D}" destId="{B2E8BE49-A036-48DC-9D7D-A2070A4AE9FB}" srcOrd="1" destOrd="0" presId="urn:microsoft.com/office/officeart/2005/8/layout/hierarchy6"/>
    <dgm:cxn modelId="{3DDB3220-E118-422F-8B66-EC9D6ED7AE7A}" type="presParOf" srcId="{B2E8BE49-A036-48DC-9D7D-A2070A4AE9FB}" destId="{A341D589-A153-454C-AC5F-5B69AFB9C40A}" srcOrd="0" destOrd="0" presId="urn:microsoft.com/office/officeart/2005/8/layout/hierarchy6"/>
    <dgm:cxn modelId="{28FD2753-1063-4F5E-8F6A-ED6354B1A4F9}" type="presParOf" srcId="{B2E8BE49-A036-48DC-9D7D-A2070A4AE9FB}" destId="{86AD7645-A383-43EA-AEA2-71DBFC5AD9A9}" srcOrd="1" destOrd="0" presId="urn:microsoft.com/office/officeart/2005/8/layout/hierarchy6"/>
    <dgm:cxn modelId="{98C3C547-1A4F-4463-9F17-24BED34E84BB}" type="presParOf" srcId="{86AD7645-A383-43EA-AEA2-71DBFC5AD9A9}" destId="{43346ABD-6C74-4FA0-B15B-B28B8D72FA09}" srcOrd="0" destOrd="0" presId="urn:microsoft.com/office/officeart/2005/8/layout/hierarchy6"/>
    <dgm:cxn modelId="{A9CDD0A5-FB61-4D94-AA5B-914B6EF68B87}" type="presParOf" srcId="{86AD7645-A383-43EA-AEA2-71DBFC5AD9A9}" destId="{BC075F27-D366-43B5-B35B-69B1E00988CA}" srcOrd="1" destOrd="0" presId="urn:microsoft.com/office/officeart/2005/8/layout/hierarchy6"/>
    <dgm:cxn modelId="{17D42EC8-41B2-498C-9ECF-4BA40FB10E49}" type="presParOf" srcId="{BC075F27-D366-43B5-B35B-69B1E00988CA}" destId="{61FFEA64-0FA0-4425-AC1F-CD52E670DA4B}" srcOrd="0" destOrd="0" presId="urn:microsoft.com/office/officeart/2005/8/layout/hierarchy6"/>
    <dgm:cxn modelId="{87B41DA0-22D9-4D0A-A870-566757477805}" type="presParOf" srcId="{BC075F27-D366-43B5-B35B-69B1E00988CA}" destId="{36D61977-0B2A-416E-8499-DB6270988ECD}" srcOrd="1" destOrd="0" presId="urn:microsoft.com/office/officeart/2005/8/layout/hierarchy6"/>
    <dgm:cxn modelId="{79A8F380-4540-4260-B7E9-1571ED104BA6}" type="presParOf" srcId="{36D61977-0B2A-416E-8499-DB6270988ECD}" destId="{067DC234-723A-4DDF-AFBB-B2BA3F2701E6}" srcOrd="0" destOrd="0" presId="urn:microsoft.com/office/officeart/2005/8/layout/hierarchy6"/>
    <dgm:cxn modelId="{CFC49A77-3936-47FB-A425-5A8F392DAE55}" type="presParOf" srcId="{36D61977-0B2A-416E-8499-DB6270988ECD}" destId="{EB63F6F9-6C5D-48BA-9EE3-DD0C992818E1}" srcOrd="1" destOrd="0" presId="urn:microsoft.com/office/officeart/2005/8/layout/hierarchy6"/>
    <dgm:cxn modelId="{55873EAD-B23D-4638-AE1F-240A0CF41CFB}" type="presParOf" srcId="{BC075F27-D366-43B5-B35B-69B1E00988CA}" destId="{B2D7C12F-4FEF-4EAE-9348-6AEA76725C67}" srcOrd="2" destOrd="0" presId="urn:microsoft.com/office/officeart/2005/8/layout/hierarchy6"/>
    <dgm:cxn modelId="{CCB3EC56-340D-4CF8-8019-7C65C506AB14}" type="presParOf" srcId="{BC075F27-D366-43B5-B35B-69B1E00988CA}" destId="{C13D20BA-1791-4327-940C-B32699E22A80}" srcOrd="3" destOrd="0" presId="urn:microsoft.com/office/officeart/2005/8/layout/hierarchy6"/>
    <dgm:cxn modelId="{4D32FE16-02B2-44EA-9255-DDB0029A6CDE}" type="presParOf" srcId="{C13D20BA-1791-4327-940C-B32699E22A80}" destId="{070F9639-0B04-48FA-8D95-71A68431A0F8}" srcOrd="0" destOrd="0" presId="urn:microsoft.com/office/officeart/2005/8/layout/hierarchy6"/>
    <dgm:cxn modelId="{D7494D24-AE23-4AFB-AAF7-359128CDC2FE}" type="presParOf" srcId="{C13D20BA-1791-4327-940C-B32699E22A80}" destId="{AC0CFD3F-4AAC-48F9-AEFD-9B38198B30A1}" srcOrd="1" destOrd="0" presId="urn:microsoft.com/office/officeart/2005/8/layout/hierarchy6"/>
    <dgm:cxn modelId="{990845B1-0A4E-4545-A5FE-AED427920D03}" type="presParOf" srcId="{B2E8BE49-A036-48DC-9D7D-A2070A4AE9FB}" destId="{A8E17A51-1227-4DE2-AB29-029C17F1665B}" srcOrd="2" destOrd="0" presId="urn:microsoft.com/office/officeart/2005/8/layout/hierarchy6"/>
    <dgm:cxn modelId="{1922A955-045E-4477-9BFD-6F01496285A5}" type="presParOf" srcId="{B2E8BE49-A036-48DC-9D7D-A2070A4AE9FB}" destId="{9238FED3-E6F6-4A28-89D1-9DEE9DFD366D}" srcOrd="3" destOrd="0" presId="urn:microsoft.com/office/officeart/2005/8/layout/hierarchy6"/>
    <dgm:cxn modelId="{BFE48A43-2915-4210-8C7C-CCCD80B80319}" type="presParOf" srcId="{9238FED3-E6F6-4A28-89D1-9DEE9DFD366D}" destId="{207D6929-5713-4C35-84EA-D484364407C1}" srcOrd="0" destOrd="0" presId="urn:microsoft.com/office/officeart/2005/8/layout/hierarchy6"/>
    <dgm:cxn modelId="{B0DE8FE8-9B1A-449D-9220-BC241233E6D6}" type="presParOf" srcId="{9238FED3-E6F6-4A28-89D1-9DEE9DFD366D}" destId="{C8DA2480-2C87-4769-8B15-5B503C46425D}" srcOrd="1" destOrd="0" presId="urn:microsoft.com/office/officeart/2005/8/layout/hierarchy6"/>
    <dgm:cxn modelId="{13D6A07B-C794-4684-9A8F-F11AB70901D8}" type="presParOf" srcId="{C8DA2480-2C87-4769-8B15-5B503C46425D}" destId="{37DBC121-E229-4AD4-9B7D-D40DD392E211}" srcOrd="0" destOrd="0" presId="urn:microsoft.com/office/officeart/2005/8/layout/hierarchy6"/>
    <dgm:cxn modelId="{F2BAB036-8174-4DDA-8389-B37B7BC3DE11}" type="presParOf" srcId="{C8DA2480-2C87-4769-8B15-5B503C46425D}" destId="{B560CB97-E206-4F0F-A815-C3F0BF39CFDD}" srcOrd="1" destOrd="0" presId="urn:microsoft.com/office/officeart/2005/8/layout/hierarchy6"/>
    <dgm:cxn modelId="{90CC77D0-B059-4437-9384-331AE2B466FD}" type="presParOf" srcId="{B560CB97-E206-4F0F-A815-C3F0BF39CFDD}" destId="{77C9DDC5-E97B-4F11-9023-FED4CC69B36F}" srcOrd="0" destOrd="0" presId="urn:microsoft.com/office/officeart/2005/8/layout/hierarchy6"/>
    <dgm:cxn modelId="{55893BA3-18D8-46F2-BEB2-880467C65CB2}" type="presParOf" srcId="{B560CB97-E206-4F0F-A815-C3F0BF39CFDD}" destId="{AFE3D2A3-09CF-4BE0-A48B-464A558FAAE0}" srcOrd="1" destOrd="0" presId="urn:microsoft.com/office/officeart/2005/8/layout/hierarchy6"/>
    <dgm:cxn modelId="{B3F9D720-0407-4EC5-81EA-19A07409600C}" type="presParOf" srcId="{1B86FDE2-80A1-4480-85D6-CA3C56BE79EA}" destId="{5730DB0C-9A2A-4B42-8250-0D42170E0957}" srcOrd="1" destOrd="0" presId="urn:microsoft.com/office/officeart/2005/8/layout/hierarchy6"/>
    <dgm:cxn modelId="{7932EBF5-248E-46F6-97F7-5A49A7166BE2}" type="presParOf" srcId="{5730DB0C-9A2A-4B42-8250-0D42170E0957}" destId="{1AFF567B-0D94-4C1D-A27E-70657ED6A213}" srcOrd="0" destOrd="0" presId="urn:microsoft.com/office/officeart/2005/8/layout/hierarchy6"/>
    <dgm:cxn modelId="{5B8B4EAA-A5E7-4D4D-B003-91D217DDE213}" type="presParOf" srcId="{1AFF567B-0D94-4C1D-A27E-70657ED6A213}" destId="{BBAFAA5C-0C8A-463B-8456-4545388E5BE9}" srcOrd="0" destOrd="0" presId="urn:microsoft.com/office/officeart/2005/8/layout/hierarchy6"/>
    <dgm:cxn modelId="{4BC47AE0-12B1-4191-9B5E-A50881697EDF}" type="presParOf" srcId="{1AFF567B-0D94-4C1D-A27E-70657ED6A213}" destId="{363C80CA-0701-4A57-9E26-923CA92072D9}" srcOrd="1" destOrd="0" presId="urn:microsoft.com/office/officeart/2005/8/layout/hierarchy6"/>
    <dgm:cxn modelId="{CFD33AAA-C5EF-4CF2-B462-8661E8D36360}" type="presParOf" srcId="{5730DB0C-9A2A-4B42-8250-0D42170E0957}" destId="{5552A087-97AB-4D16-A1E9-3DFACFA29706}" srcOrd="1" destOrd="0" presId="urn:microsoft.com/office/officeart/2005/8/layout/hierarchy6"/>
    <dgm:cxn modelId="{380C2541-0733-4BD2-9A60-220928C75A29}" type="presParOf" srcId="{5552A087-97AB-4D16-A1E9-3DFACFA29706}" destId="{FB5B5E69-2CC6-4F6E-A975-18BFD84556CA}" srcOrd="0" destOrd="0" presId="urn:microsoft.com/office/officeart/2005/8/layout/hierarchy6"/>
    <dgm:cxn modelId="{214F3836-9325-48E2-881F-D5C15FAF07AE}" type="presParOf" srcId="{5730DB0C-9A2A-4B42-8250-0D42170E0957}" destId="{7296D1EA-70DB-4645-90E1-403A07DC4F74}" srcOrd="2" destOrd="0" presId="urn:microsoft.com/office/officeart/2005/8/layout/hierarchy6"/>
    <dgm:cxn modelId="{B1B21D8A-6B18-4336-99A2-2EF9E11783C2}" type="presParOf" srcId="{7296D1EA-70DB-4645-90E1-403A07DC4F74}" destId="{C1E33680-E7B2-4F78-9169-3689B415B63F}" srcOrd="0" destOrd="0" presId="urn:microsoft.com/office/officeart/2005/8/layout/hierarchy6"/>
    <dgm:cxn modelId="{B7E0D8CB-8EAD-4504-8955-73FE7CC215E6}" type="presParOf" srcId="{7296D1EA-70DB-4645-90E1-403A07DC4F74}" destId="{E86601B9-F61B-4CF0-B11D-EF16312FE0C9}" srcOrd="1" destOrd="0" presId="urn:microsoft.com/office/officeart/2005/8/layout/hierarchy6"/>
    <dgm:cxn modelId="{B43E3D2B-9F55-48C0-8A9D-A91499D0B3EB}" type="presParOf" srcId="{5730DB0C-9A2A-4B42-8250-0D42170E0957}" destId="{56F49ED5-7F9F-427F-A1EA-9BBD399485BB}" srcOrd="3" destOrd="0" presId="urn:microsoft.com/office/officeart/2005/8/layout/hierarchy6"/>
    <dgm:cxn modelId="{16150E8B-D4E7-492A-9C8E-4D73F251F21C}" type="presParOf" srcId="{56F49ED5-7F9F-427F-A1EA-9BBD399485BB}" destId="{10F1A6DD-8A4E-4CEA-B48E-153B63018C4C}" srcOrd="0" destOrd="0" presId="urn:microsoft.com/office/officeart/2005/8/layout/hierarchy6"/>
    <dgm:cxn modelId="{20812DA9-E1E4-4E6F-8551-A9A15CE11631}" type="presParOf" srcId="{5730DB0C-9A2A-4B42-8250-0D42170E0957}" destId="{AB669EF1-F0A0-4963-80A5-D0A67E3CC288}" srcOrd="4" destOrd="0" presId="urn:microsoft.com/office/officeart/2005/8/layout/hierarchy6"/>
    <dgm:cxn modelId="{49529F1D-52D3-4E80-861C-AF3E2C5058B6}" type="presParOf" srcId="{AB669EF1-F0A0-4963-80A5-D0A67E3CC288}" destId="{6D653385-8C7E-4D37-A78B-1270C1F25CDF}" srcOrd="0" destOrd="0" presId="urn:microsoft.com/office/officeart/2005/8/layout/hierarchy6"/>
    <dgm:cxn modelId="{DF834D02-3C74-4838-A95F-725086868CCE}" type="presParOf" srcId="{AB669EF1-F0A0-4963-80A5-D0A67E3CC288}" destId="{7D0C3EBE-71D5-4A81-AA50-8CA971E073A2}" srcOrd="1" destOrd="0" presId="urn:microsoft.com/office/officeart/2005/8/layout/hierarchy6"/>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2FD8949-9629-4464-9C26-54B7053F656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65F01254-5A5B-4704-BC27-BE418FC86156}">
      <dgm:prSet phldrT="[Text]"/>
      <dgm:spPr/>
      <dgm:t>
        <a:bodyPr/>
        <a:lstStyle/>
        <a:p>
          <a:r>
            <a:rPr lang="en-GB" u="sng"/>
            <a:t>IALA STANDARD</a:t>
          </a:r>
        </a:p>
        <a:p>
          <a:r>
            <a:rPr lang="en-GB"/>
            <a:t>Visual Marine Signalling</a:t>
          </a:r>
        </a:p>
      </dgm:t>
    </dgm:pt>
    <dgm:pt modelId="{874F2372-2971-45E3-A87D-69D01954E63A}" type="parTrans" cxnId="{5BB48478-D549-427E-88B6-8B37EB6FFB9B}">
      <dgm:prSet/>
      <dgm:spPr/>
      <dgm:t>
        <a:bodyPr/>
        <a:lstStyle/>
        <a:p>
          <a:endParaRPr lang="en-GB"/>
        </a:p>
      </dgm:t>
    </dgm:pt>
    <dgm:pt modelId="{1B235F03-BC67-417D-A296-C0253305E903}" type="sibTrans" cxnId="{5BB48478-D549-427E-88B6-8B37EB6FFB9B}">
      <dgm:prSet/>
      <dgm:spPr/>
      <dgm:t>
        <a:bodyPr/>
        <a:lstStyle/>
        <a:p>
          <a:endParaRPr lang="en-GB"/>
        </a:p>
      </dgm:t>
    </dgm:pt>
    <dgm:pt modelId="{248811DE-8DF1-4BD7-ADED-CBB8FD8DA271}">
      <dgm:prSet phldrT="[Text]"/>
      <dgm:spPr/>
      <dgm:t>
        <a:bodyPr/>
        <a:lstStyle/>
        <a:p>
          <a:r>
            <a:rPr lang="en-GB" u="sng"/>
            <a:t>IALA RECOMMENDATION</a:t>
          </a:r>
        </a:p>
        <a:p>
          <a:r>
            <a:rPr lang="en-GB"/>
            <a:t>Visual Perception and Signal Colours</a:t>
          </a:r>
        </a:p>
      </dgm:t>
    </dgm:pt>
    <dgm:pt modelId="{45E540ED-022A-406E-A72B-F5C00C19F47F}" type="parTrans" cxnId="{7D71E2E4-5F1B-4499-B3A6-4B1F1CB413FD}">
      <dgm:prSet/>
      <dgm:spPr/>
      <dgm:t>
        <a:bodyPr/>
        <a:lstStyle/>
        <a:p>
          <a:endParaRPr lang="en-GB"/>
        </a:p>
      </dgm:t>
    </dgm:pt>
    <dgm:pt modelId="{15E30542-90E6-4B59-8EA8-77D923FDBD3F}" type="sibTrans" cxnId="{7D71E2E4-5F1B-4499-B3A6-4B1F1CB413FD}">
      <dgm:prSet/>
      <dgm:spPr/>
      <dgm:t>
        <a:bodyPr/>
        <a:lstStyle/>
        <a:p>
          <a:endParaRPr lang="en-GB"/>
        </a:p>
      </dgm:t>
    </dgm:pt>
    <dgm:pt modelId="{4FB2FB56-542D-44FE-827B-396BDC81F38F}">
      <dgm:prSet phldrT="[Text]"/>
      <dgm:spPr/>
      <dgm:t>
        <a:bodyPr/>
        <a:lstStyle/>
        <a:p>
          <a:r>
            <a:rPr lang="en-GB" u="sng"/>
            <a:t>IALA GUIDELINE</a:t>
          </a:r>
        </a:p>
        <a:p>
          <a:endParaRPr lang="en-GB" u="sng"/>
        </a:p>
        <a:p>
          <a:r>
            <a:rPr lang="en-GB"/>
            <a:t>Surface Colours for Floating Aids</a:t>
          </a:r>
        </a:p>
      </dgm:t>
    </dgm:pt>
    <dgm:pt modelId="{AFC42714-958E-4FB2-A518-D172CC61E163}" type="parTrans" cxnId="{58A40445-7820-44CE-A1ED-15EC5E5E63B8}">
      <dgm:prSet/>
      <dgm:spPr/>
      <dgm:t>
        <a:bodyPr/>
        <a:lstStyle/>
        <a:p>
          <a:endParaRPr lang="en-GB"/>
        </a:p>
      </dgm:t>
    </dgm:pt>
    <dgm:pt modelId="{1787B870-F9B4-43DB-BD15-9F481375B655}" type="sibTrans" cxnId="{58A40445-7820-44CE-A1ED-15EC5E5E63B8}">
      <dgm:prSet/>
      <dgm:spPr/>
      <dgm:t>
        <a:bodyPr/>
        <a:lstStyle/>
        <a:p>
          <a:endParaRPr lang="en-GB"/>
        </a:p>
      </dgm:t>
    </dgm:pt>
    <dgm:pt modelId="{6725D2A0-F8DC-410F-9DF5-C89E47688B01}">
      <dgm:prSet phldrT="[Text]"/>
      <dgm:spPr/>
      <dgm:t>
        <a:bodyPr/>
        <a:lstStyle/>
        <a:p>
          <a:r>
            <a:rPr lang="en-GB" u="sng"/>
            <a:t>IALA GUIDELINE</a:t>
          </a:r>
        </a:p>
        <a:p>
          <a:endParaRPr lang="en-GB"/>
        </a:p>
        <a:p>
          <a:r>
            <a:rPr lang="en-GB"/>
            <a:t>Use of Retroreflective Material</a:t>
          </a:r>
        </a:p>
      </dgm:t>
    </dgm:pt>
    <dgm:pt modelId="{2474840E-8F29-4A78-B2A3-901E1256A46D}" type="parTrans" cxnId="{CB6856FA-F673-4B0B-9628-83431BFA58A4}">
      <dgm:prSet/>
      <dgm:spPr/>
      <dgm:t>
        <a:bodyPr/>
        <a:lstStyle/>
        <a:p>
          <a:endParaRPr lang="en-GB"/>
        </a:p>
      </dgm:t>
    </dgm:pt>
    <dgm:pt modelId="{A23EDE4C-D091-4855-AB9A-290E90F0ACBC}" type="sibTrans" cxnId="{CB6856FA-F673-4B0B-9628-83431BFA58A4}">
      <dgm:prSet/>
      <dgm:spPr/>
      <dgm:t>
        <a:bodyPr/>
        <a:lstStyle/>
        <a:p>
          <a:endParaRPr lang="en-GB"/>
        </a:p>
      </dgm:t>
    </dgm:pt>
    <dgm:pt modelId="{1DB04AC6-6F5C-4CCE-8588-73A158C818A2}">
      <dgm:prSet phldrT="[Text]"/>
      <dgm:spPr/>
      <dgm:t>
        <a:bodyPr/>
        <a:lstStyle/>
        <a:p>
          <a:r>
            <a:rPr lang="en-GB" u="sng"/>
            <a:t>IALA RECOMMENDATION</a:t>
          </a:r>
        </a:p>
        <a:p>
          <a:r>
            <a:rPr lang="en-GB"/>
            <a:t>Design of Leading Lines</a:t>
          </a:r>
        </a:p>
      </dgm:t>
    </dgm:pt>
    <dgm:pt modelId="{07D25577-FF44-4BDB-95A5-9EB6CD60230C}" type="parTrans" cxnId="{3E52A422-6D37-44F7-B730-9AF59D344065}">
      <dgm:prSet/>
      <dgm:spPr/>
      <dgm:t>
        <a:bodyPr/>
        <a:lstStyle/>
        <a:p>
          <a:endParaRPr lang="en-GB"/>
        </a:p>
      </dgm:t>
    </dgm:pt>
    <dgm:pt modelId="{4E8E8DF2-A49A-410A-9CF0-95C29B5D6879}" type="sibTrans" cxnId="{3E52A422-6D37-44F7-B730-9AF59D344065}">
      <dgm:prSet/>
      <dgm:spPr/>
      <dgm:t>
        <a:bodyPr/>
        <a:lstStyle/>
        <a:p>
          <a:endParaRPr lang="en-GB"/>
        </a:p>
      </dgm:t>
    </dgm:pt>
    <dgm:pt modelId="{81259165-7DCC-4ED1-BF36-D4F37BF34194}">
      <dgm:prSet phldrT="[Text]"/>
      <dgm:spPr/>
      <dgm:t>
        <a:bodyPr/>
        <a:lstStyle/>
        <a:p>
          <a:r>
            <a:rPr lang="en-GB" u="sng"/>
            <a:t>IALA GUIDELINE</a:t>
          </a:r>
        </a:p>
        <a:p>
          <a:endParaRPr lang="en-GB" u="sng"/>
        </a:p>
        <a:p>
          <a:r>
            <a:rPr lang="en-GB"/>
            <a:t>Daymark Size</a:t>
          </a:r>
        </a:p>
      </dgm:t>
    </dgm:pt>
    <dgm:pt modelId="{19E68E45-0758-4D79-9DF0-DADDA30C4945}" type="parTrans" cxnId="{5AA19E9D-0E1C-4C34-BFF7-7588AB7D43B0}">
      <dgm:prSet/>
      <dgm:spPr/>
      <dgm:t>
        <a:bodyPr/>
        <a:lstStyle/>
        <a:p>
          <a:endParaRPr lang="en-GB"/>
        </a:p>
      </dgm:t>
    </dgm:pt>
    <dgm:pt modelId="{6CE6EC70-9174-4B9D-AB1B-87A4B5958C2B}" type="sibTrans" cxnId="{5AA19E9D-0E1C-4C34-BFF7-7588AB7D43B0}">
      <dgm:prSet/>
      <dgm:spPr/>
      <dgm:t>
        <a:bodyPr/>
        <a:lstStyle/>
        <a:p>
          <a:endParaRPr lang="en-GB"/>
        </a:p>
      </dgm:t>
    </dgm:pt>
    <dgm:pt modelId="{6D8317BA-0495-41CE-ABF6-A517FD75C2E8}">
      <dgm:prSet phldrT="[Text]" custT="1"/>
      <dgm:spPr/>
      <dgm:t>
        <a:bodyPr/>
        <a:lstStyle/>
        <a:p>
          <a:pPr algn="l"/>
          <a:r>
            <a:rPr lang="en-GB" sz="1050"/>
            <a:t>IALA Standard</a:t>
          </a:r>
        </a:p>
      </dgm:t>
    </dgm:pt>
    <dgm:pt modelId="{CDF177E4-72DB-44EA-A236-33FCFCC9EBDC}" type="parTrans" cxnId="{7EC99ADC-B686-4B2F-9D7D-379D2901563A}">
      <dgm:prSet/>
      <dgm:spPr/>
      <dgm:t>
        <a:bodyPr/>
        <a:lstStyle/>
        <a:p>
          <a:endParaRPr lang="en-GB"/>
        </a:p>
      </dgm:t>
    </dgm:pt>
    <dgm:pt modelId="{C041051E-544B-462A-941B-6D0A3C62E0B8}" type="sibTrans" cxnId="{7EC99ADC-B686-4B2F-9D7D-379D2901563A}">
      <dgm:prSet/>
      <dgm:spPr/>
      <dgm:t>
        <a:bodyPr/>
        <a:lstStyle/>
        <a:p>
          <a:endParaRPr lang="en-GB"/>
        </a:p>
      </dgm:t>
    </dgm:pt>
    <dgm:pt modelId="{F1E28318-4EDD-48BA-93B3-0F14170778B7}">
      <dgm:prSet phldrT="[Text]" custT="1"/>
      <dgm:spPr/>
      <dgm:t>
        <a:bodyPr/>
        <a:lstStyle/>
        <a:p>
          <a:pPr algn="l"/>
          <a:r>
            <a:rPr lang="en-GB" sz="1100"/>
            <a:t>IALA Recommendation</a:t>
          </a:r>
        </a:p>
      </dgm:t>
    </dgm:pt>
    <dgm:pt modelId="{7DA2BBE9-B7B5-4990-869E-8DAE54916195}" type="parTrans" cxnId="{21D1525B-A300-428C-8D29-F46EFF38D6D3}">
      <dgm:prSet/>
      <dgm:spPr/>
      <dgm:t>
        <a:bodyPr/>
        <a:lstStyle/>
        <a:p>
          <a:endParaRPr lang="en-GB"/>
        </a:p>
      </dgm:t>
    </dgm:pt>
    <dgm:pt modelId="{28AE9141-1187-4A91-B26B-3F576B9BD4DB}" type="sibTrans" cxnId="{21D1525B-A300-428C-8D29-F46EFF38D6D3}">
      <dgm:prSet/>
      <dgm:spPr/>
      <dgm:t>
        <a:bodyPr/>
        <a:lstStyle/>
        <a:p>
          <a:endParaRPr lang="en-GB"/>
        </a:p>
      </dgm:t>
    </dgm:pt>
    <dgm:pt modelId="{E71274FF-1742-4AF6-AD5D-39090E94D66B}">
      <dgm:prSet phldrT="[Text]" custT="1"/>
      <dgm:spPr/>
      <dgm:t>
        <a:bodyPr/>
        <a:lstStyle/>
        <a:p>
          <a:pPr algn="l"/>
          <a:r>
            <a:rPr lang="en-GB" sz="1050"/>
            <a:t>IALA Guideline</a:t>
          </a:r>
        </a:p>
      </dgm:t>
    </dgm:pt>
    <dgm:pt modelId="{EDAD220E-756B-4E04-B3CE-512D4F1F23CA}" type="parTrans" cxnId="{5E320524-B750-439A-8BCE-84332EB16C68}">
      <dgm:prSet/>
      <dgm:spPr/>
      <dgm:t>
        <a:bodyPr/>
        <a:lstStyle/>
        <a:p>
          <a:endParaRPr lang="en-GB"/>
        </a:p>
      </dgm:t>
    </dgm:pt>
    <dgm:pt modelId="{F7FF28E4-DC4F-465B-8B15-E8CBFD5D19F7}" type="sibTrans" cxnId="{5E320524-B750-439A-8BCE-84332EB16C68}">
      <dgm:prSet/>
      <dgm:spPr/>
      <dgm:t>
        <a:bodyPr/>
        <a:lstStyle/>
        <a:p>
          <a:endParaRPr lang="en-GB"/>
        </a:p>
      </dgm:t>
    </dgm:pt>
    <dgm:pt modelId="{1B86FDE2-80A1-4480-85D6-CA3C56BE79EA}" type="pres">
      <dgm:prSet presAssocID="{62FD8949-9629-4464-9C26-54B7053F656A}" presName="mainComposite" presStyleCnt="0">
        <dgm:presLayoutVars>
          <dgm:chPref val="1"/>
          <dgm:dir/>
          <dgm:animOne val="branch"/>
          <dgm:animLvl val="lvl"/>
          <dgm:resizeHandles val="exact"/>
        </dgm:presLayoutVars>
      </dgm:prSet>
      <dgm:spPr/>
      <dgm:t>
        <a:bodyPr/>
        <a:lstStyle/>
        <a:p>
          <a:endParaRPr lang="en-GB"/>
        </a:p>
      </dgm:t>
    </dgm:pt>
    <dgm:pt modelId="{47644C2C-8F3B-41AE-919F-5957D838CA4C}" type="pres">
      <dgm:prSet presAssocID="{62FD8949-9629-4464-9C26-54B7053F656A}" presName="hierFlow" presStyleCnt="0"/>
      <dgm:spPr/>
    </dgm:pt>
    <dgm:pt modelId="{25345822-ADBC-4074-94FB-108B3C39570C}" type="pres">
      <dgm:prSet presAssocID="{62FD8949-9629-4464-9C26-54B7053F656A}" presName="firstBuf" presStyleCnt="0"/>
      <dgm:spPr/>
    </dgm:pt>
    <dgm:pt modelId="{C53595A4-ECAC-4516-BDD1-D13FD0C5F94B}" type="pres">
      <dgm:prSet presAssocID="{62FD8949-9629-4464-9C26-54B7053F656A}" presName="hierChild1" presStyleCnt="0">
        <dgm:presLayoutVars>
          <dgm:chPref val="1"/>
          <dgm:animOne val="branch"/>
          <dgm:animLvl val="lvl"/>
        </dgm:presLayoutVars>
      </dgm:prSet>
      <dgm:spPr/>
    </dgm:pt>
    <dgm:pt modelId="{E88297DF-7E0C-4926-99AC-986D7DE8199D}" type="pres">
      <dgm:prSet presAssocID="{65F01254-5A5B-4704-BC27-BE418FC86156}" presName="Name14" presStyleCnt="0"/>
      <dgm:spPr/>
    </dgm:pt>
    <dgm:pt modelId="{D5777796-9998-4541-A595-BC417C50AD78}" type="pres">
      <dgm:prSet presAssocID="{65F01254-5A5B-4704-BC27-BE418FC86156}" presName="level1Shape" presStyleLbl="node0" presStyleIdx="0" presStyleCnt="1">
        <dgm:presLayoutVars>
          <dgm:chPref val="3"/>
        </dgm:presLayoutVars>
      </dgm:prSet>
      <dgm:spPr/>
      <dgm:t>
        <a:bodyPr/>
        <a:lstStyle/>
        <a:p>
          <a:endParaRPr lang="en-GB"/>
        </a:p>
      </dgm:t>
    </dgm:pt>
    <dgm:pt modelId="{B2E8BE49-A036-48DC-9D7D-A2070A4AE9FB}" type="pres">
      <dgm:prSet presAssocID="{65F01254-5A5B-4704-BC27-BE418FC86156}" presName="hierChild2" presStyleCnt="0"/>
      <dgm:spPr/>
    </dgm:pt>
    <dgm:pt modelId="{A341D589-A153-454C-AC5F-5B69AFB9C40A}" type="pres">
      <dgm:prSet presAssocID="{45E540ED-022A-406E-A72B-F5C00C19F47F}" presName="Name19" presStyleLbl="parChTrans1D2" presStyleIdx="0" presStyleCnt="2"/>
      <dgm:spPr/>
      <dgm:t>
        <a:bodyPr/>
        <a:lstStyle/>
        <a:p>
          <a:endParaRPr lang="en-GB"/>
        </a:p>
      </dgm:t>
    </dgm:pt>
    <dgm:pt modelId="{86AD7645-A383-43EA-AEA2-71DBFC5AD9A9}" type="pres">
      <dgm:prSet presAssocID="{248811DE-8DF1-4BD7-ADED-CBB8FD8DA271}" presName="Name21" presStyleCnt="0"/>
      <dgm:spPr/>
    </dgm:pt>
    <dgm:pt modelId="{43346ABD-6C74-4FA0-B15B-B28B8D72FA09}" type="pres">
      <dgm:prSet presAssocID="{248811DE-8DF1-4BD7-ADED-CBB8FD8DA271}" presName="level2Shape" presStyleLbl="node2" presStyleIdx="0" presStyleCnt="2"/>
      <dgm:spPr/>
      <dgm:t>
        <a:bodyPr/>
        <a:lstStyle/>
        <a:p>
          <a:endParaRPr lang="en-GB"/>
        </a:p>
      </dgm:t>
    </dgm:pt>
    <dgm:pt modelId="{BC075F27-D366-43B5-B35B-69B1E00988CA}" type="pres">
      <dgm:prSet presAssocID="{248811DE-8DF1-4BD7-ADED-CBB8FD8DA271}" presName="hierChild3" presStyleCnt="0"/>
      <dgm:spPr/>
    </dgm:pt>
    <dgm:pt modelId="{61FFEA64-0FA0-4425-AC1F-CD52E670DA4B}" type="pres">
      <dgm:prSet presAssocID="{AFC42714-958E-4FB2-A518-D172CC61E163}" presName="Name19" presStyleLbl="parChTrans1D3" presStyleIdx="0" presStyleCnt="3"/>
      <dgm:spPr/>
      <dgm:t>
        <a:bodyPr/>
        <a:lstStyle/>
        <a:p>
          <a:endParaRPr lang="en-GB"/>
        </a:p>
      </dgm:t>
    </dgm:pt>
    <dgm:pt modelId="{36D61977-0B2A-416E-8499-DB6270988ECD}" type="pres">
      <dgm:prSet presAssocID="{4FB2FB56-542D-44FE-827B-396BDC81F38F}" presName="Name21" presStyleCnt="0"/>
      <dgm:spPr/>
    </dgm:pt>
    <dgm:pt modelId="{067DC234-723A-4DDF-AFBB-B2BA3F2701E6}" type="pres">
      <dgm:prSet presAssocID="{4FB2FB56-542D-44FE-827B-396BDC81F38F}" presName="level2Shape" presStyleLbl="node3" presStyleIdx="0" presStyleCnt="3"/>
      <dgm:spPr/>
      <dgm:t>
        <a:bodyPr/>
        <a:lstStyle/>
        <a:p>
          <a:endParaRPr lang="en-GB"/>
        </a:p>
      </dgm:t>
    </dgm:pt>
    <dgm:pt modelId="{EB63F6F9-6C5D-48BA-9EE3-DD0C992818E1}" type="pres">
      <dgm:prSet presAssocID="{4FB2FB56-542D-44FE-827B-396BDC81F38F}" presName="hierChild3" presStyleCnt="0"/>
      <dgm:spPr/>
    </dgm:pt>
    <dgm:pt modelId="{B2D7C12F-4FEF-4EAE-9348-6AEA76725C67}" type="pres">
      <dgm:prSet presAssocID="{2474840E-8F29-4A78-B2A3-901E1256A46D}" presName="Name19" presStyleLbl="parChTrans1D3" presStyleIdx="1" presStyleCnt="3"/>
      <dgm:spPr/>
      <dgm:t>
        <a:bodyPr/>
        <a:lstStyle/>
        <a:p>
          <a:endParaRPr lang="en-GB"/>
        </a:p>
      </dgm:t>
    </dgm:pt>
    <dgm:pt modelId="{C13D20BA-1791-4327-940C-B32699E22A80}" type="pres">
      <dgm:prSet presAssocID="{6725D2A0-F8DC-410F-9DF5-C89E47688B01}" presName="Name21" presStyleCnt="0"/>
      <dgm:spPr/>
    </dgm:pt>
    <dgm:pt modelId="{070F9639-0B04-48FA-8D95-71A68431A0F8}" type="pres">
      <dgm:prSet presAssocID="{6725D2A0-F8DC-410F-9DF5-C89E47688B01}" presName="level2Shape" presStyleLbl="node3" presStyleIdx="1" presStyleCnt="3"/>
      <dgm:spPr/>
      <dgm:t>
        <a:bodyPr/>
        <a:lstStyle/>
        <a:p>
          <a:endParaRPr lang="en-GB"/>
        </a:p>
      </dgm:t>
    </dgm:pt>
    <dgm:pt modelId="{AC0CFD3F-4AAC-48F9-AEFD-9B38198B30A1}" type="pres">
      <dgm:prSet presAssocID="{6725D2A0-F8DC-410F-9DF5-C89E47688B01}" presName="hierChild3" presStyleCnt="0"/>
      <dgm:spPr/>
    </dgm:pt>
    <dgm:pt modelId="{A8E17A51-1227-4DE2-AB29-029C17F1665B}" type="pres">
      <dgm:prSet presAssocID="{07D25577-FF44-4BDB-95A5-9EB6CD60230C}" presName="Name19" presStyleLbl="parChTrans1D2" presStyleIdx="1" presStyleCnt="2"/>
      <dgm:spPr/>
      <dgm:t>
        <a:bodyPr/>
        <a:lstStyle/>
        <a:p>
          <a:endParaRPr lang="en-GB"/>
        </a:p>
      </dgm:t>
    </dgm:pt>
    <dgm:pt modelId="{9238FED3-E6F6-4A28-89D1-9DEE9DFD366D}" type="pres">
      <dgm:prSet presAssocID="{1DB04AC6-6F5C-4CCE-8588-73A158C818A2}" presName="Name21" presStyleCnt="0"/>
      <dgm:spPr/>
    </dgm:pt>
    <dgm:pt modelId="{207D6929-5713-4C35-84EA-D484364407C1}" type="pres">
      <dgm:prSet presAssocID="{1DB04AC6-6F5C-4CCE-8588-73A158C818A2}" presName="level2Shape" presStyleLbl="node2" presStyleIdx="1" presStyleCnt="2"/>
      <dgm:spPr/>
      <dgm:t>
        <a:bodyPr/>
        <a:lstStyle/>
        <a:p>
          <a:endParaRPr lang="en-GB"/>
        </a:p>
      </dgm:t>
    </dgm:pt>
    <dgm:pt modelId="{C8DA2480-2C87-4769-8B15-5B503C46425D}" type="pres">
      <dgm:prSet presAssocID="{1DB04AC6-6F5C-4CCE-8588-73A158C818A2}" presName="hierChild3" presStyleCnt="0"/>
      <dgm:spPr/>
    </dgm:pt>
    <dgm:pt modelId="{37DBC121-E229-4AD4-9B7D-D40DD392E211}" type="pres">
      <dgm:prSet presAssocID="{19E68E45-0758-4D79-9DF0-DADDA30C4945}" presName="Name19" presStyleLbl="parChTrans1D3" presStyleIdx="2" presStyleCnt="3"/>
      <dgm:spPr/>
      <dgm:t>
        <a:bodyPr/>
        <a:lstStyle/>
        <a:p>
          <a:endParaRPr lang="en-GB"/>
        </a:p>
      </dgm:t>
    </dgm:pt>
    <dgm:pt modelId="{B560CB97-E206-4F0F-A815-C3F0BF39CFDD}" type="pres">
      <dgm:prSet presAssocID="{81259165-7DCC-4ED1-BF36-D4F37BF34194}" presName="Name21" presStyleCnt="0"/>
      <dgm:spPr/>
    </dgm:pt>
    <dgm:pt modelId="{77C9DDC5-E97B-4F11-9023-FED4CC69B36F}" type="pres">
      <dgm:prSet presAssocID="{81259165-7DCC-4ED1-BF36-D4F37BF34194}" presName="level2Shape" presStyleLbl="node3" presStyleIdx="2" presStyleCnt="3"/>
      <dgm:spPr/>
      <dgm:t>
        <a:bodyPr/>
        <a:lstStyle/>
        <a:p>
          <a:endParaRPr lang="en-GB"/>
        </a:p>
      </dgm:t>
    </dgm:pt>
    <dgm:pt modelId="{AFE3D2A3-09CF-4BE0-A48B-464A558FAAE0}" type="pres">
      <dgm:prSet presAssocID="{81259165-7DCC-4ED1-BF36-D4F37BF34194}" presName="hierChild3" presStyleCnt="0"/>
      <dgm:spPr/>
    </dgm:pt>
    <dgm:pt modelId="{5730DB0C-9A2A-4B42-8250-0D42170E0957}" type="pres">
      <dgm:prSet presAssocID="{62FD8949-9629-4464-9C26-54B7053F656A}" presName="bgShapesFlow" presStyleCnt="0"/>
      <dgm:spPr/>
    </dgm:pt>
    <dgm:pt modelId="{1AFF567B-0D94-4C1D-A27E-70657ED6A213}" type="pres">
      <dgm:prSet presAssocID="{6D8317BA-0495-41CE-ABF6-A517FD75C2E8}" presName="rectComp" presStyleCnt="0"/>
      <dgm:spPr/>
    </dgm:pt>
    <dgm:pt modelId="{BBAFAA5C-0C8A-463B-8456-4545388E5BE9}" type="pres">
      <dgm:prSet presAssocID="{6D8317BA-0495-41CE-ABF6-A517FD75C2E8}" presName="bgRect" presStyleLbl="bgShp" presStyleIdx="0" presStyleCnt="3"/>
      <dgm:spPr/>
      <dgm:t>
        <a:bodyPr/>
        <a:lstStyle/>
        <a:p>
          <a:endParaRPr lang="en-GB"/>
        </a:p>
      </dgm:t>
    </dgm:pt>
    <dgm:pt modelId="{363C80CA-0701-4A57-9E26-923CA92072D9}" type="pres">
      <dgm:prSet presAssocID="{6D8317BA-0495-41CE-ABF6-A517FD75C2E8}" presName="bgRectTx" presStyleLbl="bgShp" presStyleIdx="0" presStyleCnt="3">
        <dgm:presLayoutVars>
          <dgm:bulletEnabled val="1"/>
        </dgm:presLayoutVars>
      </dgm:prSet>
      <dgm:spPr/>
      <dgm:t>
        <a:bodyPr/>
        <a:lstStyle/>
        <a:p>
          <a:endParaRPr lang="en-GB"/>
        </a:p>
      </dgm:t>
    </dgm:pt>
    <dgm:pt modelId="{5552A087-97AB-4D16-A1E9-3DFACFA29706}" type="pres">
      <dgm:prSet presAssocID="{6D8317BA-0495-41CE-ABF6-A517FD75C2E8}" presName="spComp" presStyleCnt="0"/>
      <dgm:spPr/>
    </dgm:pt>
    <dgm:pt modelId="{FB5B5E69-2CC6-4F6E-A975-18BFD84556CA}" type="pres">
      <dgm:prSet presAssocID="{6D8317BA-0495-41CE-ABF6-A517FD75C2E8}" presName="vSp" presStyleCnt="0"/>
      <dgm:spPr/>
    </dgm:pt>
    <dgm:pt modelId="{7296D1EA-70DB-4645-90E1-403A07DC4F74}" type="pres">
      <dgm:prSet presAssocID="{F1E28318-4EDD-48BA-93B3-0F14170778B7}" presName="rectComp" presStyleCnt="0"/>
      <dgm:spPr/>
    </dgm:pt>
    <dgm:pt modelId="{C1E33680-E7B2-4F78-9169-3689B415B63F}" type="pres">
      <dgm:prSet presAssocID="{F1E28318-4EDD-48BA-93B3-0F14170778B7}" presName="bgRect" presStyleLbl="bgShp" presStyleIdx="1" presStyleCnt="3"/>
      <dgm:spPr/>
      <dgm:t>
        <a:bodyPr/>
        <a:lstStyle/>
        <a:p>
          <a:endParaRPr lang="en-GB"/>
        </a:p>
      </dgm:t>
    </dgm:pt>
    <dgm:pt modelId="{E86601B9-F61B-4CF0-B11D-EF16312FE0C9}" type="pres">
      <dgm:prSet presAssocID="{F1E28318-4EDD-48BA-93B3-0F14170778B7}" presName="bgRectTx" presStyleLbl="bgShp" presStyleIdx="1" presStyleCnt="3">
        <dgm:presLayoutVars>
          <dgm:bulletEnabled val="1"/>
        </dgm:presLayoutVars>
      </dgm:prSet>
      <dgm:spPr/>
      <dgm:t>
        <a:bodyPr/>
        <a:lstStyle/>
        <a:p>
          <a:endParaRPr lang="en-GB"/>
        </a:p>
      </dgm:t>
    </dgm:pt>
    <dgm:pt modelId="{56F49ED5-7F9F-427F-A1EA-9BBD399485BB}" type="pres">
      <dgm:prSet presAssocID="{F1E28318-4EDD-48BA-93B3-0F14170778B7}" presName="spComp" presStyleCnt="0"/>
      <dgm:spPr/>
    </dgm:pt>
    <dgm:pt modelId="{10F1A6DD-8A4E-4CEA-B48E-153B63018C4C}" type="pres">
      <dgm:prSet presAssocID="{F1E28318-4EDD-48BA-93B3-0F14170778B7}" presName="vSp" presStyleCnt="0"/>
      <dgm:spPr/>
    </dgm:pt>
    <dgm:pt modelId="{AB669EF1-F0A0-4963-80A5-D0A67E3CC288}" type="pres">
      <dgm:prSet presAssocID="{E71274FF-1742-4AF6-AD5D-39090E94D66B}" presName="rectComp" presStyleCnt="0"/>
      <dgm:spPr/>
    </dgm:pt>
    <dgm:pt modelId="{6D653385-8C7E-4D37-A78B-1270C1F25CDF}" type="pres">
      <dgm:prSet presAssocID="{E71274FF-1742-4AF6-AD5D-39090E94D66B}" presName="bgRect" presStyleLbl="bgShp" presStyleIdx="2" presStyleCnt="3"/>
      <dgm:spPr/>
      <dgm:t>
        <a:bodyPr/>
        <a:lstStyle/>
        <a:p>
          <a:endParaRPr lang="en-GB"/>
        </a:p>
      </dgm:t>
    </dgm:pt>
    <dgm:pt modelId="{7D0C3EBE-71D5-4A81-AA50-8CA971E073A2}" type="pres">
      <dgm:prSet presAssocID="{E71274FF-1742-4AF6-AD5D-39090E94D66B}" presName="bgRectTx" presStyleLbl="bgShp" presStyleIdx="2" presStyleCnt="3">
        <dgm:presLayoutVars>
          <dgm:bulletEnabled val="1"/>
        </dgm:presLayoutVars>
      </dgm:prSet>
      <dgm:spPr/>
      <dgm:t>
        <a:bodyPr/>
        <a:lstStyle/>
        <a:p>
          <a:endParaRPr lang="en-GB"/>
        </a:p>
      </dgm:t>
    </dgm:pt>
  </dgm:ptLst>
  <dgm:cxnLst>
    <dgm:cxn modelId="{E60FE809-0244-45DF-8635-0C07842ECAE5}" type="presOf" srcId="{F1E28318-4EDD-48BA-93B3-0F14170778B7}" destId="{C1E33680-E7B2-4F78-9169-3689B415B63F}" srcOrd="0" destOrd="0" presId="urn:microsoft.com/office/officeart/2005/8/layout/hierarchy6"/>
    <dgm:cxn modelId="{5FD8E538-4263-476E-B34D-4FB409958974}" type="presOf" srcId="{19E68E45-0758-4D79-9DF0-DADDA30C4945}" destId="{37DBC121-E229-4AD4-9B7D-D40DD392E211}" srcOrd="0" destOrd="0" presId="urn:microsoft.com/office/officeart/2005/8/layout/hierarchy6"/>
    <dgm:cxn modelId="{58A40445-7820-44CE-A1ED-15EC5E5E63B8}" srcId="{248811DE-8DF1-4BD7-ADED-CBB8FD8DA271}" destId="{4FB2FB56-542D-44FE-827B-396BDC81F38F}" srcOrd="0" destOrd="0" parTransId="{AFC42714-958E-4FB2-A518-D172CC61E163}" sibTransId="{1787B870-F9B4-43DB-BD15-9F481375B655}"/>
    <dgm:cxn modelId="{5AA19E9D-0E1C-4C34-BFF7-7588AB7D43B0}" srcId="{1DB04AC6-6F5C-4CCE-8588-73A158C818A2}" destId="{81259165-7DCC-4ED1-BF36-D4F37BF34194}" srcOrd="0" destOrd="0" parTransId="{19E68E45-0758-4D79-9DF0-DADDA30C4945}" sibTransId="{6CE6EC70-9174-4B9D-AB1B-87A4B5958C2B}"/>
    <dgm:cxn modelId="{18F535E5-CD3F-4BF1-B1F5-67AB8CD276F8}" type="presOf" srcId="{AFC42714-958E-4FB2-A518-D172CC61E163}" destId="{61FFEA64-0FA0-4425-AC1F-CD52E670DA4B}" srcOrd="0" destOrd="0" presId="urn:microsoft.com/office/officeart/2005/8/layout/hierarchy6"/>
    <dgm:cxn modelId="{52D4E081-030A-4EA2-9191-9699F372A002}" type="presOf" srcId="{4FB2FB56-542D-44FE-827B-396BDC81F38F}" destId="{067DC234-723A-4DDF-AFBB-B2BA3F2701E6}" srcOrd="0" destOrd="0" presId="urn:microsoft.com/office/officeart/2005/8/layout/hierarchy6"/>
    <dgm:cxn modelId="{5E320524-B750-439A-8BCE-84332EB16C68}" srcId="{62FD8949-9629-4464-9C26-54B7053F656A}" destId="{E71274FF-1742-4AF6-AD5D-39090E94D66B}" srcOrd="3" destOrd="0" parTransId="{EDAD220E-756B-4E04-B3CE-512D4F1F23CA}" sibTransId="{F7FF28E4-DC4F-465B-8B15-E8CBFD5D19F7}"/>
    <dgm:cxn modelId="{38188361-4248-4728-9BF7-E4CA766B1531}" type="presOf" srcId="{62FD8949-9629-4464-9C26-54B7053F656A}" destId="{1B86FDE2-80A1-4480-85D6-CA3C56BE79EA}" srcOrd="0" destOrd="0" presId="urn:microsoft.com/office/officeart/2005/8/layout/hierarchy6"/>
    <dgm:cxn modelId="{D685502C-4DCF-4593-A93B-FE57F6359205}" type="presOf" srcId="{65F01254-5A5B-4704-BC27-BE418FC86156}" destId="{D5777796-9998-4541-A595-BC417C50AD78}" srcOrd="0" destOrd="0" presId="urn:microsoft.com/office/officeart/2005/8/layout/hierarchy6"/>
    <dgm:cxn modelId="{93507A9B-4025-49A2-A42B-1738FC1D3F46}" type="presOf" srcId="{6725D2A0-F8DC-410F-9DF5-C89E47688B01}" destId="{070F9639-0B04-48FA-8D95-71A68431A0F8}" srcOrd="0" destOrd="0" presId="urn:microsoft.com/office/officeart/2005/8/layout/hierarchy6"/>
    <dgm:cxn modelId="{24DB2406-6E77-4A3A-86D6-FA4096EFB504}" type="presOf" srcId="{E71274FF-1742-4AF6-AD5D-39090E94D66B}" destId="{7D0C3EBE-71D5-4A81-AA50-8CA971E073A2}" srcOrd="1" destOrd="0" presId="urn:microsoft.com/office/officeart/2005/8/layout/hierarchy6"/>
    <dgm:cxn modelId="{5BB48478-D549-427E-88B6-8B37EB6FFB9B}" srcId="{62FD8949-9629-4464-9C26-54B7053F656A}" destId="{65F01254-5A5B-4704-BC27-BE418FC86156}" srcOrd="0" destOrd="0" parTransId="{874F2372-2971-45E3-A87D-69D01954E63A}" sibTransId="{1B235F03-BC67-417D-A296-C0253305E903}"/>
    <dgm:cxn modelId="{2ED8DD03-ECE1-4BFB-98C3-744F48A3B848}" type="presOf" srcId="{6D8317BA-0495-41CE-ABF6-A517FD75C2E8}" destId="{BBAFAA5C-0C8A-463B-8456-4545388E5BE9}" srcOrd="0" destOrd="0" presId="urn:microsoft.com/office/officeart/2005/8/layout/hierarchy6"/>
    <dgm:cxn modelId="{1CE522B4-7EC5-4E7E-87D2-51439EF14D42}" type="presOf" srcId="{6D8317BA-0495-41CE-ABF6-A517FD75C2E8}" destId="{363C80CA-0701-4A57-9E26-923CA92072D9}" srcOrd="1" destOrd="0" presId="urn:microsoft.com/office/officeart/2005/8/layout/hierarchy6"/>
    <dgm:cxn modelId="{8786B360-0355-4D80-81A5-F683FA184589}" type="presOf" srcId="{81259165-7DCC-4ED1-BF36-D4F37BF34194}" destId="{77C9DDC5-E97B-4F11-9023-FED4CC69B36F}" srcOrd="0" destOrd="0" presId="urn:microsoft.com/office/officeart/2005/8/layout/hierarchy6"/>
    <dgm:cxn modelId="{6E92ED0A-4E33-4D69-B439-81CD1492E990}" type="presOf" srcId="{E71274FF-1742-4AF6-AD5D-39090E94D66B}" destId="{6D653385-8C7E-4D37-A78B-1270C1F25CDF}" srcOrd="0" destOrd="0" presId="urn:microsoft.com/office/officeart/2005/8/layout/hierarchy6"/>
    <dgm:cxn modelId="{21D1525B-A300-428C-8D29-F46EFF38D6D3}" srcId="{62FD8949-9629-4464-9C26-54B7053F656A}" destId="{F1E28318-4EDD-48BA-93B3-0F14170778B7}" srcOrd="2" destOrd="0" parTransId="{7DA2BBE9-B7B5-4990-869E-8DAE54916195}" sibTransId="{28AE9141-1187-4A91-B26B-3F576B9BD4DB}"/>
    <dgm:cxn modelId="{30C3D019-0C5C-40D3-BB4B-1642B1E38CF8}" type="presOf" srcId="{248811DE-8DF1-4BD7-ADED-CBB8FD8DA271}" destId="{43346ABD-6C74-4FA0-B15B-B28B8D72FA09}" srcOrd="0" destOrd="0" presId="urn:microsoft.com/office/officeart/2005/8/layout/hierarchy6"/>
    <dgm:cxn modelId="{901C5494-11AA-4FDE-9B00-401B1FB6255B}" type="presOf" srcId="{2474840E-8F29-4A78-B2A3-901E1256A46D}" destId="{B2D7C12F-4FEF-4EAE-9348-6AEA76725C67}" srcOrd="0" destOrd="0" presId="urn:microsoft.com/office/officeart/2005/8/layout/hierarchy6"/>
    <dgm:cxn modelId="{7EC99ADC-B686-4B2F-9D7D-379D2901563A}" srcId="{62FD8949-9629-4464-9C26-54B7053F656A}" destId="{6D8317BA-0495-41CE-ABF6-A517FD75C2E8}" srcOrd="1" destOrd="0" parTransId="{CDF177E4-72DB-44EA-A236-33FCFCC9EBDC}" sibTransId="{C041051E-544B-462A-941B-6D0A3C62E0B8}"/>
    <dgm:cxn modelId="{8DB7DE65-DDB0-4FF2-AD8E-41A923C4DE84}" type="presOf" srcId="{1DB04AC6-6F5C-4CCE-8588-73A158C818A2}" destId="{207D6929-5713-4C35-84EA-D484364407C1}" srcOrd="0" destOrd="0" presId="urn:microsoft.com/office/officeart/2005/8/layout/hierarchy6"/>
    <dgm:cxn modelId="{D621CBBC-67EA-4595-9191-CED527741F80}" type="presOf" srcId="{07D25577-FF44-4BDB-95A5-9EB6CD60230C}" destId="{A8E17A51-1227-4DE2-AB29-029C17F1665B}" srcOrd="0" destOrd="0" presId="urn:microsoft.com/office/officeart/2005/8/layout/hierarchy6"/>
    <dgm:cxn modelId="{CB6856FA-F673-4B0B-9628-83431BFA58A4}" srcId="{248811DE-8DF1-4BD7-ADED-CBB8FD8DA271}" destId="{6725D2A0-F8DC-410F-9DF5-C89E47688B01}" srcOrd="1" destOrd="0" parTransId="{2474840E-8F29-4A78-B2A3-901E1256A46D}" sibTransId="{A23EDE4C-D091-4855-AB9A-290E90F0ACBC}"/>
    <dgm:cxn modelId="{232F8F77-62A0-430C-BF24-54B2EFAC327F}" type="presOf" srcId="{45E540ED-022A-406E-A72B-F5C00C19F47F}" destId="{A341D589-A153-454C-AC5F-5B69AFB9C40A}" srcOrd="0" destOrd="0" presId="urn:microsoft.com/office/officeart/2005/8/layout/hierarchy6"/>
    <dgm:cxn modelId="{4BC9AE36-0961-449A-9664-062DF5FEEA0D}" type="presOf" srcId="{F1E28318-4EDD-48BA-93B3-0F14170778B7}" destId="{E86601B9-F61B-4CF0-B11D-EF16312FE0C9}" srcOrd="1" destOrd="0" presId="urn:microsoft.com/office/officeart/2005/8/layout/hierarchy6"/>
    <dgm:cxn modelId="{3E52A422-6D37-44F7-B730-9AF59D344065}" srcId="{65F01254-5A5B-4704-BC27-BE418FC86156}" destId="{1DB04AC6-6F5C-4CCE-8588-73A158C818A2}" srcOrd="1" destOrd="0" parTransId="{07D25577-FF44-4BDB-95A5-9EB6CD60230C}" sibTransId="{4E8E8DF2-A49A-410A-9CF0-95C29B5D6879}"/>
    <dgm:cxn modelId="{7D71E2E4-5F1B-4499-B3A6-4B1F1CB413FD}" srcId="{65F01254-5A5B-4704-BC27-BE418FC86156}" destId="{248811DE-8DF1-4BD7-ADED-CBB8FD8DA271}" srcOrd="0" destOrd="0" parTransId="{45E540ED-022A-406E-A72B-F5C00C19F47F}" sibTransId="{15E30542-90E6-4B59-8EA8-77D923FDBD3F}"/>
    <dgm:cxn modelId="{7B8CB9F2-B59F-447D-895C-4A5F1CE3E188}" type="presParOf" srcId="{1B86FDE2-80A1-4480-85D6-CA3C56BE79EA}" destId="{47644C2C-8F3B-41AE-919F-5957D838CA4C}" srcOrd="0" destOrd="0" presId="urn:microsoft.com/office/officeart/2005/8/layout/hierarchy6"/>
    <dgm:cxn modelId="{661EC0A9-BA00-4A59-A2CE-C4E3BC14A4E3}" type="presParOf" srcId="{47644C2C-8F3B-41AE-919F-5957D838CA4C}" destId="{25345822-ADBC-4074-94FB-108B3C39570C}" srcOrd="0" destOrd="0" presId="urn:microsoft.com/office/officeart/2005/8/layout/hierarchy6"/>
    <dgm:cxn modelId="{9AD79346-5DF6-46DE-A2E4-6A745E91D72B}" type="presParOf" srcId="{47644C2C-8F3B-41AE-919F-5957D838CA4C}" destId="{C53595A4-ECAC-4516-BDD1-D13FD0C5F94B}" srcOrd="1" destOrd="0" presId="urn:microsoft.com/office/officeart/2005/8/layout/hierarchy6"/>
    <dgm:cxn modelId="{0694BAA5-B411-4A00-AF18-42BB9A9CA5BF}" type="presParOf" srcId="{C53595A4-ECAC-4516-BDD1-D13FD0C5F94B}" destId="{E88297DF-7E0C-4926-99AC-986D7DE8199D}" srcOrd="0" destOrd="0" presId="urn:microsoft.com/office/officeart/2005/8/layout/hierarchy6"/>
    <dgm:cxn modelId="{0B124E37-BDE1-49EB-AB96-213A3FAA8527}" type="presParOf" srcId="{E88297DF-7E0C-4926-99AC-986D7DE8199D}" destId="{D5777796-9998-4541-A595-BC417C50AD78}" srcOrd="0" destOrd="0" presId="urn:microsoft.com/office/officeart/2005/8/layout/hierarchy6"/>
    <dgm:cxn modelId="{A1623D7C-8682-4EC2-BFEC-B3FC5FBC3929}" type="presParOf" srcId="{E88297DF-7E0C-4926-99AC-986D7DE8199D}" destId="{B2E8BE49-A036-48DC-9D7D-A2070A4AE9FB}" srcOrd="1" destOrd="0" presId="urn:microsoft.com/office/officeart/2005/8/layout/hierarchy6"/>
    <dgm:cxn modelId="{DCE426B1-93AD-413C-857D-E8835CBAF5DD}" type="presParOf" srcId="{B2E8BE49-A036-48DC-9D7D-A2070A4AE9FB}" destId="{A341D589-A153-454C-AC5F-5B69AFB9C40A}" srcOrd="0" destOrd="0" presId="urn:microsoft.com/office/officeart/2005/8/layout/hierarchy6"/>
    <dgm:cxn modelId="{1561F1F4-C6E6-47D4-B53E-EEEEB0940FEB}" type="presParOf" srcId="{B2E8BE49-A036-48DC-9D7D-A2070A4AE9FB}" destId="{86AD7645-A383-43EA-AEA2-71DBFC5AD9A9}" srcOrd="1" destOrd="0" presId="urn:microsoft.com/office/officeart/2005/8/layout/hierarchy6"/>
    <dgm:cxn modelId="{E2483D2F-C85A-4055-A7FC-45EDDC2CAD08}" type="presParOf" srcId="{86AD7645-A383-43EA-AEA2-71DBFC5AD9A9}" destId="{43346ABD-6C74-4FA0-B15B-B28B8D72FA09}" srcOrd="0" destOrd="0" presId="urn:microsoft.com/office/officeart/2005/8/layout/hierarchy6"/>
    <dgm:cxn modelId="{6168A646-F7C5-4EF2-987D-CCD79628759F}" type="presParOf" srcId="{86AD7645-A383-43EA-AEA2-71DBFC5AD9A9}" destId="{BC075F27-D366-43B5-B35B-69B1E00988CA}" srcOrd="1" destOrd="0" presId="urn:microsoft.com/office/officeart/2005/8/layout/hierarchy6"/>
    <dgm:cxn modelId="{8523A2C3-1FDF-48EB-9F34-23A1E3B79E3E}" type="presParOf" srcId="{BC075F27-D366-43B5-B35B-69B1E00988CA}" destId="{61FFEA64-0FA0-4425-AC1F-CD52E670DA4B}" srcOrd="0" destOrd="0" presId="urn:microsoft.com/office/officeart/2005/8/layout/hierarchy6"/>
    <dgm:cxn modelId="{752D0270-9BA9-4075-ADE3-84078A21E74E}" type="presParOf" srcId="{BC075F27-D366-43B5-B35B-69B1E00988CA}" destId="{36D61977-0B2A-416E-8499-DB6270988ECD}" srcOrd="1" destOrd="0" presId="urn:microsoft.com/office/officeart/2005/8/layout/hierarchy6"/>
    <dgm:cxn modelId="{B751B5FA-4233-4C87-903D-469B640CB1FA}" type="presParOf" srcId="{36D61977-0B2A-416E-8499-DB6270988ECD}" destId="{067DC234-723A-4DDF-AFBB-B2BA3F2701E6}" srcOrd="0" destOrd="0" presId="urn:microsoft.com/office/officeart/2005/8/layout/hierarchy6"/>
    <dgm:cxn modelId="{D019B308-B420-4EAB-9FA7-D9B505440855}" type="presParOf" srcId="{36D61977-0B2A-416E-8499-DB6270988ECD}" destId="{EB63F6F9-6C5D-48BA-9EE3-DD0C992818E1}" srcOrd="1" destOrd="0" presId="urn:microsoft.com/office/officeart/2005/8/layout/hierarchy6"/>
    <dgm:cxn modelId="{60D582E2-3C35-443A-A68A-E9D434C22F90}" type="presParOf" srcId="{BC075F27-D366-43B5-B35B-69B1E00988CA}" destId="{B2D7C12F-4FEF-4EAE-9348-6AEA76725C67}" srcOrd="2" destOrd="0" presId="urn:microsoft.com/office/officeart/2005/8/layout/hierarchy6"/>
    <dgm:cxn modelId="{14B3AC8D-CF4B-4822-ACD5-50C2802A20B8}" type="presParOf" srcId="{BC075F27-D366-43B5-B35B-69B1E00988CA}" destId="{C13D20BA-1791-4327-940C-B32699E22A80}" srcOrd="3" destOrd="0" presId="urn:microsoft.com/office/officeart/2005/8/layout/hierarchy6"/>
    <dgm:cxn modelId="{A081D21B-1E9D-4964-B8FE-649CC0B91323}" type="presParOf" srcId="{C13D20BA-1791-4327-940C-B32699E22A80}" destId="{070F9639-0B04-48FA-8D95-71A68431A0F8}" srcOrd="0" destOrd="0" presId="urn:microsoft.com/office/officeart/2005/8/layout/hierarchy6"/>
    <dgm:cxn modelId="{6476F6BD-F8B5-4D89-BFFB-094B3085953B}" type="presParOf" srcId="{C13D20BA-1791-4327-940C-B32699E22A80}" destId="{AC0CFD3F-4AAC-48F9-AEFD-9B38198B30A1}" srcOrd="1" destOrd="0" presId="urn:microsoft.com/office/officeart/2005/8/layout/hierarchy6"/>
    <dgm:cxn modelId="{E0463C3D-E09D-4FA5-B86F-29F3275ABE26}" type="presParOf" srcId="{B2E8BE49-A036-48DC-9D7D-A2070A4AE9FB}" destId="{A8E17A51-1227-4DE2-AB29-029C17F1665B}" srcOrd="2" destOrd="0" presId="urn:microsoft.com/office/officeart/2005/8/layout/hierarchy6"/>
    <dgm:cxn modelId="{7D6DA2C4-F814-4C02-912C-EB73616C40A2}" type="presParOf" srcId="{B2E8BE49-A036-48DC-9D7D-A2070A4AE9FB}" destId="{9238FED3-E6F6-4A28-89D1-9DEE9DFD366D}" srcOrd="3" destOrd="0" presId="urn:microsoft.com/office/officeart/2005/8/layout/hierarchy6"/>
    <dgm:cxn modelId="{5280EF44-1470-4CB5-BFC6-E89D492EE03E}" type="presParOf" srcId="{9238FED3-E6F6-4A28-89D1-9DEE9DFD366D}" destId="{207D6929-5713-4C35-84EA-D484364407C1}" srcOrd="0" destOrd="0" presId="urn:microsoft.com/office/officeart/2005/8/layout/hierarchy6"/>
    <dgm:cxn modelId="{E14C5320-321F-42C9-835A-6C43907F8770}" type="presParOf" srcId="{9238FED3-E6F6-4A28-89D1-9DEE9DFD366D}" destId="{C8DA2480-2C87-4769-8B15-5B503C46425D}" srcOrd="1" destOrd="0" presId="urn:microsoft.com/office/officeart/2005/8/layout/hierarchy6"/>
    <dgm:cxn modelId="{FDBA8570-D8FF-4D4A-8624-116DD65FA1B5}" type="presParOf" srcId="{C8DA2480-2C87-4769-8B15-5B503C46425D}" destId="{37DBC121-E229-4AD4-9B7D-D40DD392E211}" srcOrd="0" destOrd="0" presId="urn:microsoft.com/office/officeart/2005/8/layout/hierarchy6"/>
    <dgm:cxn modelId="{26808F9A-2016-466A-B95F-C0EB65FE7CE7}" type="presParOf" srcId="{C8DA2480-2C87-4769-8B15-5B503C46425D}" destId="{B560CB97-E206-4F0F-A815-C3F0BF39CFDD}" srcOrd="1" destOrd="0" presId="urn:microsoft.com/office/officeart/2005/8/layout/hierarchy6"/>
    <dgm:cxn modelId="{29E3EFA6-E872-4448-A28E-1C2753E22159}" type="presParOf" srcId="{B560CB97-E206-4F0F-A815-C3F0BF39CFDD}" destId="{77C9DDC5-E97B-4F11-9023-FED4CC69B36F}" srcOrd="0" destOrd="0" presId="urn:microsoft.com/office/officeart/2005/8/layout/hierarchy6"/>
    <dgm:cxn modelId="{0E045028-5F59-465C-9F35-7BB8A23B3846}" type="presParOf" srcId="{B560CB97-E206-4F0F-A815-C3F0BF39CFDD}" destId="{AFE3D2A3-09CF-4BE0-A48B-464A558FAAE0}" srcOrd="1" destOrd="0" presId="urn:microsoft.com/office/officeart/2005/8/layout/hierarchy6"/>
    <dgm:cxn modelId="{6E19639B-9BD1-4544-A6B8-DFAE0F24B6FD}" type="presParOf" srcId="{1B86FDE2-80A1-4480-85D6-CA3C56BE79EA}" destId="{5730DB0C-9A2A-4B42-8250-0D42170E0957}" srcOrd="1" destOrd="0" presId="urn:microsoft.com/office/officeart/2005/8/layout/hierarchy6"/>
    <dgm:cxn modelId="{CF92C8A7-DFB0-4109-A584-16988F7C1FFF}" type="presParOf" srcId="{5730DB0C-9A2A-4B42-8250-0D42170E0957}" destId="{1AFF567B-0D94-4C1D-A27E-70657ED6A213}" srcOrd="0" destOrd="0" presId="urn:microsoft.com/office/officeart/2005/8/layout/hierarchy6"/>
    <dgm:cxn modelId="{5E18300D-0299-4545-888A-F516B9A658B6}" type="presParOf" srcId="{1AFF567B-0D94-4C1D-A27E-70657ED6A213}" destId="{BBAFAA5C-0C8A-463B-8456-4545388E5BE9}" srcOrd="0" destOrd="0" presId="urn:microsoft.com/office/officeart/2005/8/layout/hierarchy6"/>
    <dgm:cxn modelId="{7CEE436A-2376-44B5-9E6A-8D2A03B21534}" type="presParOf" srcId="{1AFF567B-0D94-4C1D-A27E-70657ED6A213}" destId="{363C80CA-0701-4A57-9E26-923CA92072D9}" srcOrd="1" destOrd="0" presId="urn:microsoft.com/office/officeart/2005/8/layout/hierarchy6"/>
    <dgm:cxn modelId="{AD004918-4687-4B70-9AC4-C72E59249116}" type="presParOf" srcId="{5730DB0C-9A2A-4B42-8250-0D42170E0957}" destId="{5552A087-97AB-4D16-A1E9-3DFACFA29706}" srcOrd="1" destOrd="0" presId="urn:microsoft.com/office/officeart/2005/8/layout/hierarchy6"/>
    <dgm:cxn modelId="{7353BE06-4E89-46FE-9315-99A1CB207897}" type="presParOf" srcId="{5552A087-97AB-4D16-A1E9-3DFACFA29706}" destId="{FB5B5E69-2CC6-4F6E-A975-18BFD84556CA}" srcOrd="0" destOrd="0" presId="urn:microsoft.com/office/officeart/2005/8/layout/hierarchy6"/>
    <dgm:cxn modelId="{7BE97651-1EBB-43F4-BAAA-84D3EC54AD90}" type="presParOf" srcId="{5730DB0C-9A2A-4B42-8250-0D42170E0957}" destId="{7296D1EA-70DB-4645-90E1-403A07DC4F74}" srcOrd="2" destOrd="0" presId="urn:microsoft.com/office/officeart/2005/8/layout/hierarchy6"/>
    <dgm:cxn modelId="{8C9DA1C7-76D7-4A13-99D2-D77260223442}" type="presParOf" srcId="{7296D1EA-70DB-4645-90E1-403A07DC4F74}" destId="{C1E33680-E7B2-4F78-9169-3689B415B63F}" srcOrd="0" destOrd="0" presId="urn:microsoft.com/office/officeart/2005/8/layout/hierarchy6"/>
    <dgm:cxn modelId="{FB3FFE26-A2FE-448D-BE57-48EAFCACF1A7}" type="presParOf" srcId="{7296D1EA-70DB-4645-90E1-403A07DC4F74}" destId="{E86601B9-F61B-4CF0-B11D-EF16312FE0C9}" srcOrd="1" destOrd="0" presId="urn:microsoft.com/office/officeart/2005/8/layout/hierarchy6"/>
    <dgm:cxn modelId="{3FD0365B-51F7-436B-98F2-7A6E1CC20B71}" type="presParOf" srcId="{5730DB0C-9A2A-4B42-8250-0D42170E0957}" destId="{56F49ED5-7F9F-427F-A1EA-9BBD399485BB}" srcOrd="3" destOrd="0" presId="urn:microsoft.com/office/officeart/2005/8/layout/hierarchy6"/>
    <dgm:cxn modelId="{E62895C9-56B9-4B8F-A80D-72CB75FCE9AE}" type="presParOf" srcId="{56F49ED5-7F9F-427F-A1EA-9BBD399485BB}" destId="{10F1A6DD-8A4E-4CEA-B48E-153B63018C4C}" srcOrd="0" destOrd="0" presId="urn:microsoft.com/office/officeart/2005/8/layout/hierarchy6"/>
    <dgm:cxn modelId="{8B395CC8-9606-40EA-A73A-27842CE2F739}" type="presParOf" srcId="{5730DB0C-9A2A-4B42-8250-0D42170E0957}" destId="{AB669EF1-F0A0-4963-80A5-D0A67E3CC288}" srcOrd="4" destOrd="0" presId="urn:microsoft.com/office/officeart/2005/8/layout/hierarchy6"/>
    <dgm:cxn modelId="{6080BA5D-A18D-478C-8400-86A93A8897B3}" type="presParOf" srcId="{AB669EF1-F0A0-4963-80A5-D0A67E3CC288}" destId="{6D653385-8C7E-4D37-A78B-1270C1F25CDF}" srcOrd="0" destOrd="0" presId="urn:microsoft.com/office/officeart/2005/8/layout/hierarchy6"/>
    <dgm:cxn modelId="{8529933E-93D9-4732-B262-F5971A704051}" type="presParOf" srcId="{AB669EF1-F0A0-4963-80A5-D0A67E3CC288}" destId="{7D0C3EBE-71D5-4A81-AA50-8CA971E073A2}" srcOrd="1" destOrd="0" presId="urn:microsoft.com/office/officeart/2005/8/layout/hierarchy6"/>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2FD8949-9629-4464-9C26-54B7053F656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65F01254-5A5B-4704-BC27-BE418FC86156}">
      <dgm:prSet phldrT="[Text]"/>
      <dgm:spPr>
        <a:xfrm>
          <a:off x="3523593" y="235562"/>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STANDARD</a:t>
          </a:r>
        </a:p>
        <a:p>
          <a:r>
            <a:rPr lang="en-GB">
              <a:solidFill>
                <a:sysClr val="window" lastClr="FFFFFF"/>
              </a:solidFill>
              <a:latin typeface="Calibri" panose="020F0502020204030204"/>
              <a:ea typeface="+mn-ea"/>
              <a:cs typeface="+mn-cs"/>
            </a:rPr>
            <a:t>Visual Marine Signalling</a:t>
          </a:r>
        </a:p>
      </dgm:t>
    </dgm:pt>
    <dgm:pt modelId="{874F2372-2971-45E3-A87D-69D01954E63A}" type="parTrans" cxnId="{5BB48478-D549-427E-88B6-8B37EB6FFB9B}">
      <dgm:prSet/>
      <dgm:spPr/>
      <dgm:t>
        <a:bodyPr/>
        <a:lstStyle/>
        <a:p>
          <a:endParaRPr lang="en-GB"/>
        </a:p>
      </dgm:t>
    </dgm:pt>
    <dgm:pt modelId="{1B235F03-BC67-417D-A296-C0253305E903}" type="sibTrans" cxnId="{5BB48478-D549-427E-88B6-8B37EB6FFB9B}">
      <dgm:prSet/>
      <dgm:spPr/>
      <dgm:t>
        <a:bodyPr/>
        <a:lstStyle/>
        <a:p>
          <a:endParaRPr lang="en-GB"/>
        </a:p>
      </dgm:t>
    </dgm:pt>
    <dgm:pt modelId="{248811DE-8DF1-4BD7-ADED-CBB8FD8DA271}">
      <dgm:prSet phldrT="[Text]"/>
      <dgm:spPr>
        <a:xfrm>
          <a:off x="2455424" y="1258083"/>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RECOMMENDATION</a:t>
          </a:r>
        </a:p>
        <a:p>
          <a:r>
            <a:rPr lang="en-GB">
              <a:solidFill>
                <a:sysClr val="window" lastClr="FFFFFF"/>
              </a:solidFill>
              <a:latin typeface="Calibri" panose="020F0502020204030204"/>
              <a:ea typeface="+mn-ea"/>
              <a:cs typeface="+mn-cs"/>
            </a:rPr>
            <a:t>Visual Perception and Signal Colours</a:t>
          </a:r>
        </a:p>
      </dgm:t>
    </dgm:pt>
    <dgm:pt modelId="{45E540ED-022A-406E-A72B-F5C00C19F47F}" type="parTrans" cxnId="{7D71E2E4-5F1B-4499-B3A6-4B1F1CB413FD}">
      <dgm:prSet/>
      <dgm:spPr>
        <a:xfrm>
          <a:off x="3003203" y="965934"/>
          <a:ext cx="1068169" cy="292148"/>
        </a:xfrm>
        <a:noFill/>
        <a:ln w="12700" cap="flat" cmpd="sng" algn="ctr">
          <a:solidFill>
            <a:srgbClr val="5B9BD5">
              <a:shade val="60000"/>
              <a:hueOff val="0"/>
              <a:satOff val="0"/>
              <a:lumOff val="0"/>
              <a:alphaOff val="0"/>
            </a:srgbClr>
          </a:solidFill>
          <a:prstDash val="solid"/>
          <a:miter lim="800000"/>
        </a:ln>
        <a:effectLst/>
      </dgm:spPr>
      <dgm:t>
        <a:bodyPr/>
        <a:lstStyle/>
        <a:p>
          <a:endParaRPr lang="en-GB"/>
        </a:p>
      </dgm:t>
    </dgm:pt>
    <dgm:pt modelId="{15E30542-90E6-4B59-8EA8-77D923FDBD3F}" type="sibTrans" cxnId="{7D71E2E4-5F1B-4499-B3A6-4B1F1CB413FD}">
      <dgm:prSet/>
      <dgm:spPr/>
      <dgm:t>
        <a:bodyPr/>
        <a:lstStyle/>
        <a:p>
          <a:endParaRPr lang="en-GB"/>
        </a:p>
      </dgm:t>
    </dgm:pt>
    <dgm:pt modelId="{4FB2FB56-542D-44FE-827B-396BDC81F38F}">
      <dgm:prSet phldrT="[Text]"/>
      <dgm:spPr>
        <a:xfrm>
          <a:off x="1743312" y="2280604"/>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GUIDELINE</a:t>
          </a:r>
        </a:p>
        <a:p>
          <a:endParaRPr lang="en-GB" u="sng">
            <a:solidFill>
              <a:sysClr val="window" lastClr="FFFFFF"/>
            </a:solidFill>
            <a:latin typeface="Calibri" panose="020F0502020204030204"/>
            <a:ea typeface="+mn-ea"/>
            <a:cs typeface="+mn-cs"/>
          </a:endParaRPr>
        </a:p>
        <a:p>
          <a:r>
            <a:rPr lang="en-GB">
              <a:solidFill>
                <a:sysClr val="window" lastClr="FFFFFF"/>
              </a:solidFill>
              <a:latin typeface="Calibri" panose="020F0502020204030204"/>
              <a:ea typeface="+mn-ea"/>
              <a:cs typeface="+mn-cs"/>
            </a:rPr>
            <a:t>Surface Colours for Floating Aids</a:t>
          </a:r>
        </a:p>
      </dgm:t>
    </dgm:pt>
    <dgm:pt modelId="{AFC42714-958E-4FB2-A518-D172CC61E163}" type="parTrans" cxnId="{58A40445-7820-44CE-A1ED-15EC5E5E63B8}">
      <dgm:prSet/>
      <dgm:spPr>
        <a:xfrm>
          <a:off x="2291091" y="1988455"/>
          <a:ext cx="712112" cy="292148"/>
        </a:xfr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1787B870-F9B4-43DB-BD15-9F481375B655}" type="sibTrans" cxnId="{58A40445-7820-44CE-A1ED-15EC5E5E63B8}">
      <dgm:prSet/>
      <dgm:spPr/>
      <dgm:t>
        <a:bodyPr/>
        <a:lstStyle/>
        <a:p>
          <a:endParaRPr lang="en-GB"/>
        </a:p>
      </dgm:t>
    </dgm:pt>
    <dgm:pt modelId="{6725D2A0-F8DC-410F-9DF5-C89E47688B01}">
      <dgm:prSet phldrT="[Text]"/>
      <dgm:spPr>
        <a:xfrm>
          <a:off x="3167537" y="2280604"/>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GUIDELINE</a:t>
          </a:r>
        </a:p>
        <a:p>
          <a:endParaRPr lang="en-GB">
            <a:solidFill>
              <a:sysClr val="window" lastClr="FFFFFF"/>
            </a:solidFill>
            <a:latin typeface="Calibri" panose="020F0502020204030204"/>
            <a:ea typeface="+mn-ea"/>
            <a:cs typeface="+mn-cs"/>
          </a:endParaRPr>
        </a:p>
        <a:p>
          <a:r>
            <a:rPr lang="en-GB">
              <a:solidFill>
                <a:sysClr val="window" lastClr="FFFFFF"/>
              </a:solidFill>
              <a:latin typeface="Calibri" panose="020F0502020204030204"/>
              <a:ea typeface="+mn-ea"/>
              <a:cs typeface="+mn-cs"/>
            </a:rPr>
            <a:t>Use of Retroreflective Material</a:t>
          </a:r>
        </a:p>
      </dgm:t>
    </dgm:pt>
    <dgm:pt modelId="{2474840E-8F29-4A78-B2A3-901E1256A46D}" type="parTrans" cxnId="{CB6856FA-F673-4B0B-9628-83431BFA58A4}">
      <dgm:prSet/>
      <dgm:spPr>
        <a:xfrm>
          <a:off x="3003203" y="1988455"/>
          <a:ext cx="712112" cy="292148"/>
        </a:xfr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A23EDE4C-D091-4855-AB9A-290E90F0ACBC}" type="sibTrans" cxnId="{CB6856FA-F673-4B0B-9628-83431BFA58A4}">
      <dgm:prSet/>
      <dgm:spPr/>
      <dgm:t>
        <a:bodyPr/>
        <a:lstStyle/>
        <a:p>
          <a:endParaRPr lang="en-GB"/>
        </a:p>
      </dgm:t>
    </dgm:pt>
    <dgm:pt modelId="{1DB04AC6-6F5C-4CCE-8588-73A158C818A2}">
      <dgm:prSet phldrT="[Text]"/>
      <dgm:spPr>
        <a:xfrm>
          <a:off x="4591762" y="1258083"/>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RECOMMENDATION</a:t>
          </a:r>
        </a:p>
        <a:p>
          <a:r>
            <a:rPr lang="en-GB">
              <a:solidFill>
                <a:sysClr val="window" lastClr="FFFFFF"/>
              </a:solidFill>
              <a:latin typeface="Calibri" panose="020F0502020204030204"/>
              <a:ea typeface="+mn-ea"/>
              <a:cs typeface="+mn-cs"/>
            </a:rPr>
            <a:t>Design of Leading Lines</a:t>
          </a:r>
        </a:p>
      </dgm:t>
    </dgm:pt>
    <dgm:pt modelId="{07D25577-FF44-4BDB-95A5-9EB6CD60230C}" type="parTrans" cxnId="{3E52A422-6D37-44F7-B730-9AF59D344065}">
      <dgm:prSet/>
      <dgm:spPr>
        <a:xfrm>
          <a:off x="4071372" y="965934"/>
          <a:ext cx="1068169" cy="292148"/>
        </a:xfrm>
        <a:noFill/>
        <a:ln w="12700" cap="flat" cmpd="sng" algn="ctr">
          <a:solidFill>
            <a:srgbClr val="5B9BD5">
              <a:shade val="60000"/>
              <a:hueOff val="0"/>
              <a:satOff val="0"/>
              <a:lumOff val="0"/>
              <a:alphaOff val="0"/>
            </a:srgbClr>
          </a:solidFill>
          <a:prstDash val="solid"/>
          <a:miter lim="800000"/>
        </a:ln>
        <a:effectLst/>
      </dgm:spPr>
      <dgm:t>
        <a:bodyPr/>
        <a:lstStyle/>
        <a:p>
          <a:endParaRPr lang="en-GB"/>
        </a:p>
      </dgm:t>
    </dgm:pt>
    <dgm:pt modelId="{4E8E8DF2-A49A-410A-9CF0-95C29B5D6879}" type="sibTrans" cxnId="{3E52A422-6D37-44F7-B730-9AF59D344065}">
      <dgm:prSet/>
      <dgm:spPr/>
      <dgm:t>
        <a:bodyPr/>
        <a:lstStyle/>
        <a:p>
          <a:endParaRPr lang="en-GB"/>
        </a:p>
      </dgm:t>
    </dgm:pt>
    <dgm:pt modelId="{81259165-7DCC-4ED1-BF36-D4F37BF34194}">
      <dgm:prSet phldrT="[Text]"/>
      <dgm:spPr>
        <a:xfrm>
          <a:off x="4591762" y="2280604"/>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GUIDELINE</a:t>
          </a:r>
        </a:p>
        <a:p>
          <a:endParaRPr lang="en-GB" u="sng">
            <a:solidFill>
              <a:sysClr val="window" lastClr="FFFFFF"/>
            </a:solidFill>
            <a:latin typeface="Calibri" panose="020F0502020204030204"/>
            <a:ea typeface="+mn-ea"/>
            <a:cs typeface="+mn-cs"/>
          </a:endParaRPr>
        </a:p>
        <a:p>
          <a:r>
            <a:rPr lang="en-GB">
              <a:solidFill>
                <a:sysClr val="window" lastClr="FFFFFF"/>
              </a:solidFill>
              <a:latin typeface="Calibri" panose="020F0502020204030204"/>
              <a:ea typeface="+mn-ea"/>
              <a:cs typeface="+mn-cs"/>
            </a:rPr>
            <a:t>Daymark Size</a:t>
          </a:r>
        </a:p>
      </dgm:t>
    </dgm:pt>
    <dgm:pt modelId="{19E68E45-0758-4D79-9DF0-DADDA30C4945}" type="parTrans" cxnId="{5AA19E9D-0E1C-4C34-BFF7-7588AB7D43B0}">
      <dgm:prSet/>
      <dgm:spPr>
        <a:xfrm>
          <a:off x="5093821" y="1988455"/>
          <a:ext cx="91440" cy="292148"/>
        </a:xfr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6CE6EC70-9174-4B9D-AB1B-87A4B5958C2B}" type="sibTrans" cxnId="{5AA19E9D-0E1C-4C34-BFF7-7588AB7D43B0}">
      <dgm:prSet/>
      <dgm:spPr/>
      <dgm:t>
        <a:bodyPr/>
        <a:lstStyle/>
        <a:p>
          <a:endParaRPr lang="en-GB"/>
        </a:p>
      </dgm:t>
    </dgm:pt>
    <dgm:pt modelId="{6D8317BA-0495-41CE-ABF6-A517FD75C2E8}">
      <dgm:prSet phldrT="[Text]" custT="1"/>
      <dgm:spPr>
        <a:xfrm>
          <a:off x="0" y="162525"/>
          <a:ext cx="5805181" cy="876446"/>
        </a:xfrm>
        <a:solidFill>
          <a:srgbClr val="5B9BD5">
            <a:tint val="40000"/>
            <a:hueOff val="0"/>
            <a:satOff val="0"/>
            <a:lumOff val="0"/>
            <a:alphaOff val="0"/>
          </a:srgbClr>
        </a:solidFill>
        <a:ln>
          <a:noFill/>
        </a:ln>
        <a:effectLst/>
      </dgm:spPr>
      <dgm:t>
        <a:bodyPr/>
        <a:lstStyle/>
        <a:p>
          <a:pPr algn="l"/>
          <a:r>
            <a:rPr lang="en-GB" sz="1200" u="sng">
              <a:solidFill>
                <a:sysClr val="windowText" lastClr="000000">
                  <a:hueOff val="0"/>
                  <a:satOff val="0"/>
                  <a:lumOff val="0"/>
                  <a:alphaOff val="0"/>
                </a:sysClr>
              </a:solidFill>
              <a:latin typeface="Calibri" panose="020F0502020204030204"/>
              <a:ea typeface="+mn-ea"/>
              <a:cs typeface="+mn-cs"/>
            </a:rPr>
            <a:t>Essential for global harmonisation </a:t>
          </a:r>
        </a:p>
        <a:p>
          <a:pPr algn="l"/>
          <a:r>
            <a:rPr lang="en-GB" sz="1200" u="sng">
              <a:solidFill>
                <a:sysClr val="windowText" lastClr="000000">
                  <a:hueOff val="0"/>
                  <a:satOff val="0"/>
                  <a:lumOff val="0"/>
                  <a:alphaOff val="0"/>
                </a:sysClr>
              </a:solidFill>
              <a:latin typeface="Calibri" panose="020F0502020204030204"/>
              <a:ea typeface="+mn-ea"/>
              <a:cs typeface="+mn-cs"/>
            </a:rPr>
            <a:t>Suitable for citation </a:t>
          </a:r>
          <a:r>
            <a:rPr lang="en-GB" sz="1200">
              <a:solidFill>
                <a:sysClr val="windowText" lastClr="000000">
                  <a:hueOff val="0"/>
                  <a:satOff val="0"/>
                  <a:lumOff val="0"/>
                  <a:alphaOff val="0"/>
                </a:sysClr>
              </a:solidFill>
              <a:latin typeface="Calibri" panose="020F0502020204030204"/>
              <a:ea typeface="+mn-ea"/>
              <a:cs typeface="+mn-cs"/>
            </a:rPr>
            <a:t>in legislation or regulations</a:t>
          </a:r>
        </a:p>
      </dgm:t>
    </dgm:pt>
    <dgm:pt modelId="{CDF177E4-72DB-44EA-A236-33FCFCC9EBDC}" type="parTrans" cxnId="{7EC99ADC-B686-4B2F-9D7D-379D2901563A}">
      <dgm:prSet/>
      <dgm:spPr/>
      <dgm:t>
        <a:bodyPr/>
        <a:lstStyle/>
        <a:p>
          <a:endParaRPr lang="en-GB"/>
        </a:p>
      </dgm:t>
    </dgm:pt>
    <dgm:pt modelId="{C041051E-544B-462A-941B-6D0A3C62E0B8}" type="sibTrans" cxnId="{7EC99ADC-B686-4B2F-9D7D-379D2901563A}">
      <dgm:prSet/>
      <dgm:spPr/>
      <dgm:t>
        <a:bodyPr/>
        <a:lstStyle/>
        <a:p>
          <a:endParaRPr lang="en-GB"/>
        </a:p>
      </dgm:t>
    </dgm:pt>
    <dgm:pt modelId="{F1E28318-4EDD-48BA-93B3-0F14170778B7}">
      <dgm:prSet phldrT="[Text]" custT="1"/>
      <dgm:spPr>
        <a:xfrm>
          <a:off x="0" y="1185046"/>
          <a:ext cx="5805181" cy="876446"/>
        </a:xfrm>
        <a:solidFill>
          <a:srgbClr val="5B9BD5">
            <a:tint val="40000"/>
            <a:hueOff val="0"/>
            <a:satOff val="0"/>
            <a:lumOff val="0"/>
            <a:alphaOff val="0"/>
          </a:srgbClr>
        </a:solidFill>
        <a:ln>
          <a:noFill/>
        </a:ln>
        <a:effectLst/>
      </dgm:spPr>
      <dgm:t>
        <a:bodyPr/>
        <a:lstStyle/>
        <a:p>
          <a:pPr algn="l"/>
          <a:r>
            <a:rPr lang="en-GB" sz="1200" u="sng">
              <a:solidFill>
                <a:sysClr val="windowText" lastClr="000000">
                  <a:hueOff val="0"/>
                  <a:satOff val="0"/>
                  <a:lumOff val="0"/>
                  <a:alphaOff val="0"/>
                </a:sysClr>
              </a:solidFill>
              <a:latin typeface="Calibri" panose="020F0502020204030204"/>
              <a:ea typeface="+mn-ea"/>
              <a:cs typeface="+mn-cs"/>
            </a:rPr>
            <a:t>Recommended practice </a:t>
          </a:r>
          <a:r>
            <a:rPr lang="en-GB" sz="1200">
              <a:solidFill>
                <a:sysClr val="windowText" lastClr="000000">
                  <a:hueOff val="0"/>
                  <a:satOff val="0"/>
                  <a:lumOff val="0"/>
                  <a:alphaOff val="0"/>
                </a:sysClr>
              </a:solidFill>
              <a:latin typeface="Calibri" panose="020F0502020204030204"/>
              <a:ea typeface="+mn-ea"/>
              <a:cs typeface="+mn-cs"/>
            </a:rPr>
            <a:t>to aid in meeting a Standard. </a:t>
          </a:r>
        </a:p>
        <a:p>
          <a:pPr algn="l"/>
          <a:r>
            <a:rPr lang="en-GB" sz="1200">
              <a:solidFill>
                <a:sysClr val="windowText" lastClr="000000">
                  <a:hueOff val="0"/>
                  <a:satOff val="0"/>
                  <a:lumOff val="0"/>
                  <a:alphaOff val="0"/>
                </a:sysClr>
              </a:solidFill>
              <a:latin typeface="Calibri" panose="020F0502020204030204"/>
              <a:ea typeface="+mn-ea"/>
              <a:cs typeface="+mn-cs"/>
            </a:rPr>
            <a:t>Ensures that a product or service meets user expectations</a:t>
          </a:r>
        </a:p>
      </dgm:t>
    </dgm:pt>
    <dgm:pt modelId="{7DA2BBE9-B7B5-4990-869E-8DAE54916195}" type="parTrans" cxnId="{21D1525B-A300-428C-8D29-F46EFF38D6D3}">
      <dgm:prSet/>
      <dgm:spPr/>
      <dgm:t>
        <a:bodyPr/>
        <a:lstStyle/>
        <a:p>
          <a:endParaRPr lang="en-GB"/>
        </a:p>
      </dgm:t>
    </dgm:pt>
    <dgm:pt modelId="{28AE9141-1187-4A91-B26B-3F576B9BD4DB}" type="sibTrans" cxnId="{21D1525B-A300-428C-8D29-F46EFF38D6D3}">
      <dgm:prSet/>
      <dgm:spPr/>
      <dgm:t>
        <a:bodyPr/>
        <a:lstStyle/>
        <a:p>
          <a:endParaRPr lang="en-GB"/>
        </a:p>
      </dgm:t>
    </dgm:pt>
    <dgm:pt modelId="{E71274FF-1742-4AF6-AD5D-39090E94D66B}">
      <dgm:prSet phldrT="[Text]" custT="1"/>
      <dgm:spPr>
        <a:xfrm>
          <a:off x="0" y="2207567"/>
          <a:ext cx="5805181" cy="876446"/>
        </a:xfrm>
        <a:solidFill>
          <a:srgbClr val="5B9BD5">
            <a:tint val="40000"/>
            <a:hueOff val="0"/>
            <a:satOff val="0"/>
            <a:lumOff val="0"/>
            <a:alphaOff val="0"/>
          </a:srgbClr>
        </a:solidFill>
        <a:ln>
          <a:noFill/>
        </a:ln>
        <a:effectLst/>
      </dgm:spPr>
      <dgm:t>
        <a:bodyPr/>
        <a:lstStyle/>
        <a:p>
          <a:pPr algn="l"/>
          <a:r>
            <a:rPr lang="en-GB" sz="1200" u="sng">
              <a:solidFill>
                <a:sysClr val="windowText" lastClr="000000">
                  <a:hueOff val="0"/>
                  <a:satOff val="0"/>
                  <a:lumOff val="0"/>
                  <a:alphaOff val="0"/>
                </a:sysClr>
              </a:solidFill>
              <a:latin typeface="Calibri" panose="020F0502020204030204"/>
              <a:ea typeface="+mn-ea"/>
              <a:cs typeface="+mn-cs"/>
            </a:rPr>
            <a:t>Practical and detailed information </a:t>
          </a:r>
          <a:r>
            <a:rPr lang="en-GB" sz="1200">
              <a:solidFill>
                <a:sysClr val="windowText" lastClr="000000">
                  <a:hueOff val="0"/>
                  <a:satOff val="0"/>
                  <a:lumOff val="0"/>
                  <a:alphaOff val="0"/>
                </a:sysClr>
              </a:solidFill>
              <a:latin typeface="Calibri" panose="020F0502020204030204"/>
              <a:ea typeface="+mn-ea"/>
              <a:cs typeface="+mn-cs"/>
            </a:rPr>
            <a:t>for implementing a Recommendation</a:t>
          </a:r>
        </a:p>
      </dgm:t>
    </dgm:pt>
    <dgm:pt modelId="{EDAD220E-756B-4E04-B3CE-512D4F1F23CA}" type="parTrans" cxnId="{5E320524-B750-439A-8BCE-84332EB16C68}">
      <dgm:prSet/>
      <dgm:spPr/>
      <dgm:t>
        <a:bodyPr/>
        <a:lstStyle/>
        <a:p>
          <a:endParaRPr lang="en-GB"/>
        </a:p>
      </dgm:t>
    </dgm:pt>
    <dgm:pt modelId="{F7FF28E4-DC4F-465B-8B15-E8CBFD5D19F7}" type="sibTrans" cxnId="{5E320524-B750-439A-8BCE-84332EB16C68}">
      <dgm:prSet/>
      <dgm:spPr/>
      <dgm:t>
        <a:bodyPr/>
        <a:lstStyle/>
        <a:p>
          <a:endParaRPr lang="en-GB"/>
        </a:p>
      </dgm:t>
    </dgm:pt>
    <dgm:pt modelId="{1B86FDE2-80A1-4480-85D6-CA3C56BE79EA}" type="pres">
      <dgm:prSet presAssocID="{62FD8949-9629-4464-9C26-54B7053F656A}" presName="mainComposite" presStyleCnt="0">
        <dgm:presLayoutVars>
          <dgm:chPref val="1"/>
          <dgm:dir/>
          <dgm:animOne val="branch"/>
          <dgm:animLvl val="lvl"/>
          <dgm:resizeHandles val="exact"/>
        </dgm:presLayoutVars>
      </dgm:prSet>
      <dgm:spPr/>
      <dgm:t>
        <a:bodyPr/>
        <a:lstStyle/>
        <a:p>
          <a:endParaRPr lang="en-GB"/>
        </a:p>
      </dgm:t>
    </dgm:pt>
    <dgm:pt modelId="{47644C2C-8F3B-41AE-919F-5957D838CA4C}" type="pres">
      <dgm:prSet presAssocID="{62FD8949-9629-4464-9C26-54B7053F656A}" presName="hierFlow" presStyleCnt="0"/>
      <dgm:spPr/>
    </dgm:pt>
    <dgm:pt modelId="{25345822-ADBC-4074-94FB-108B3C39570C}" type="pres">
      <dgm:prSet presAssocID="{62FD8949-9629-4464-9C26-54B7053F656A}" presName="firstBuf" presStyleCnt="0"/>
      <dgm:spPr/>
    </dgm:pt>
    <dgm:pt modelId="{C53595A4-ECAC-4516-BDD1-D13FD0C5F94B}" type="pres">
      <dgm:prSet presAssocID="{62FD8949-9629-4464-9C26-54B7053F656A}" presName="hierChild1" presStyleCnt="0">
        <dgm:presLayoutVars>
          <dgm:chPref val="1"/>
          <dgm:animOne val="branch"/>
          <dgm:animLvl val="lvl"/>
        </dgm:presLayoutVars>
      </dgm:prSet>
      <dgm:spPr/>
    </dgm:pt>
    <dgm:pt modelId="{E88297DF-7E0C-4926-99AC-986D7DE8199D}" type="pres">
      <dgm:prSet presAssocID="{65F01254-5A5B-4704-BC27-BE418FC86156}" presName="Name14" presStyleCnt="0"/>
      <dgm:spPr/>
    </dgm:pt>
    <dgm:pt modelId="{D5777796-9998-4541-A595-BC417C50AD78}" type="pres">
      <dgm:prSet presAssocID="{65F01254-5A5B-4704-BC27-BE418FC86156}" presName="level1Shape" presStyleLbl="node0" presStyleIdx="0" presStyleCnt="1">
        <dgm:presLayoutVars>
          <dgm:chPref val="3"/>
        </dgm:presLayoutVars>
      </dgm:prSet>
      <dgm:spPr>
        <a:prstGeom prst="roundRect">
          <a:avLst>
            <a:gd name="adj" fmla="val 10000"/>
          </a:avLst>
        </a:prstGeom>
      </dgm:spPr>
      <dgm:t>
        <a:bodyPr/>
        <a:lstStyle/>
        <a:p>
          <a:endParaRPr lang="en-GB"/>
        </a:p>
      </dgm:t>
    </dgm:pt>
    <dgm:pt modelId="{B2E8BE49-A036-48DC-9D7D-A2070A4AE9FB}" type="pres">
      <dgm:prSet presAssocID="{65F01254-5A5B-4704-BC27-BE418FC86156}" presName="hierChild2" presStyleCnt="0"/>
      <dgm:spPr/>
    </dgm:pt>
    <dgm:pt modelId="{A341D589-A153-454C-AC5F-5B69AFB9C40A}" type="pres">
      <dgm:prSet presAssocID="{45E540ED-022A-406E-A72B-F5C00C19F47F}" presName="Name19" presStyleLbl="parChTrans1D2" presStyleIdx="0" presStyleCnt="2"/>
      <dgm:spPr>
        <a:custGeom>
          <a:avLst/>
          <a:gdLst/>
          <a:ahLst/>
          <a:cxnLst/>
          <a:rect l="0" t="0" r="0" b="0"/>
          <a:pathLst>
            <a:path>
              <a:moveTo>
                <a:pt x="1068169" y="0"/>
              </a:moveTo>
              <a:lnTo>
                <a:pt x="1068169" y="146074"/>
              </a:lnTo>
              <a:lnTo>
                <a:pt x="0" y="146074"/>
              </a:lnTo>
              <a:lnTo>
                <a:pt x="0" y="292148"/>
              </a:lnTo>
            </a:path>
          </a:pathLst>
        </a:custGeom>
      </dgm:spPr>
      <dgm:t>
        <a:bodyPr/>
        <a:lstStyle/>
        <a:p>
          <a:endParaRPr lang="en-GB"/>
        </a:p>
      </dgm:t>
    </dgm:pt>
    <dgm:pt modelId="{86AD7645-A383-43EA-AEA2-71DBFC5AD9A9}" type="pres">
      <dgm:prSet presAssocID="{248811DE-8DF1-4BD7-ADED-CBB8FD8DA271}" presName="Name21" presStyleCnt="0"/>
      <dgm:spPr/>
    </dgm:pt>
    <dgm:pt modelId="{43346ABD-6C74-4FA0-B15B-B28B8D72FA09}" type="pres">
      <dgm:prSet presAssocID="{248811DE-8DF1-4BD7-ADED-CBB8FD8DA271}" presName="level2Shape" presStyleLbl="node2" presStyleIdx="0" presStyleCnt="2"/>
      <dgm:spPr>
        <a:prstGeom prst="roundRect">
          <a:avLst>
            <a:gd name="adj" fmla="val 10000"/>
          </a:avLst>
        </a:prstGeom>
      </dgm:spPr>
      <dgm:t>
        <a:bodyPr/>
        <a:lstStyle/>
        <a:p>
          <a:endParaRPr lang="en-GB"/>
        </a:p>
      </dgm:t>
    </dgm:pt>
    <dgm:pt modelId="{BC075F27-D366-43B5-B35B-69B1E00988CA}" type="pres">
      <dgm:prSet presAssocID="{248811DE-8DF1-4BD7-ADED-CBB8FD8DA271}" presName="hierChild3" presStyleCnt="0"/>
      <dgm:spPr/>
    </dgm:pt>
    <dgm:pt modelId="{61FFEA64-0FA0-4425-AC1F-CD52E670DA4B}" type="pres">
      <dgm:prSet presAssocID="{AFC42714-958E-4FB2-A518-D172CC61E163}" presName="Name19" presStyleLbl="parChTrans1D3" presStyleIdx="0" presStyleCnt="3"/>
      <dgm:spPr>
        <a:custGeom>
          <a:avLst/>
          <a:gdLst/>
          <a:ahLst/>
          <a:cxnLst/>
          <a:rect l="0" t="0" r="0" b="0"/>
          <a:pathLst>
            <a:path>
              <a:moveTo>
                <a:pt x="712112" y="0"/>
              </a:moveTo>
              <a:lnTo>
                <a:pt x="712112" y="146074"/>
              </a:lnTo>
              <a:lnTo>
                <a:pt x="0" y="146074"/>
              </a:lnTo>
              <a:lnTo>
                <a:pt x="0" y="292148"/>
              </a:lnTo>
            </a:path>
          </a:pathLst>
        </a:custGeom>
      </dgm:spPr>
      <dgm:t>
        <a:bodyPr/>
        <a:lstStyle/>
        <a:p>
          <a:endParaRPr lang="en-GB"/>
        </a:p>
      </dgm:t>
    </dgm:pt>
    <dgm:pt modelId="{36D61977-0B2A-416E-8499-DB6270988ECD}" type="pres">
      <dgm:prSet presAssocID="{4FB2FB56-542D-44FE-827B-396BDC81F38F}" presName="Name21" presStyleCnt="0"/>
      <dgm:spPr/>
    </dgm:pt>
    <dgm:pt modelId="{067DC234-723A-4DDF-AFBB-B2BA3F2701E6}" type="pres">
      <dgm:prSet presAssocID="{4FB2FB56-542D-44FE-827B-396BDC81F38F}" presName="level2Shape" presStyleLbl="node3" presStyleIdx="0" presStyleCnt="3"/>
      <dgm:spPr>
        <a:prstGeom prst="roundRect">
          <a:avLst>
            <a:gd name="adj" fmla="val 10000"/>
          </a:avLst>
        </a:prstGeom>
      </dgm:spPr>
      <dgm:t>
        <a:bodyPr/>
        <a:lstStyle/>
        <a:p>
          <a:endParaRPr lang="en-GB"/>
        </a:p>
      </dgm:t>
    </dgm:pt>
    <dgm:pt modelId="{EB63F6F9-6C5D-48BA-9EE3-DD0C992818E1}" type="pres">
      <dgm:prSet presAssocID="{4FB2FB56-542D-44FE-827B-396BDC81F38F}" presName="hierChild3" presStyleCnt="0"/>
      <dgm:spPr/>
    </dgm:pt>
    <dgm:pt modelId="{B2D7C12F-4FEF-4EAE-9348-6AEA76725C67}" type="pres">
      <dgm:prSet presAssocID="{2474840E-8F29-4A78-B2A3-901E1256A46D}" presName="Name19" presStyleLbl="parChTrans1D3" presStyleIdx="1" presStyleCnt="3"/>
      <dgm:spPr>
        <a:custGeom>
          <a:avLst/>
          <a:gdLst/>
          <a:ahLst/>
          <a:cxnLst/>
          <a:rect l="0" t="0" r="0" b="0"/>
          <a:pathLst>
            <a:path>
              <a:moveTo>
                <a:pt x="0" y="0"/>
              </a:moveTo>
              <a:lnTo>
                <a:pt x="0" y="146074"/>
              </a:lnTo>
              <a:lnTo>
                <a:pt x="712112" y="146074"/>
              </a:lnTo>
              <a:lnTo>
                <a:pt x="712112" y="292148"/>
              </a:lnTo>
            </a:path>
          </a:pathLst>
        </a:custGeom>
      </dgm:spPr>
      <dgm:t>
        <a:bodyPr/>
        <a:lstStyle/>
        <a:p>
          <a:endParaRPr lang="en-GB"/>
        </a:p>
      </dgm:t>
    </dgm:pt>
    <dgm:pt modelId="{C13D20BA-1791-4327-940C-B32699E22A80}" type="pres">
      <dgm:prSet presAssocID="{6725D2A0-F8DC-410F-9DF5-C89E47688B01}" presName="Name21" presStyleCnt="0"/>
      <dgm:spPr/>
    </dgm:pt>
    <dgm:pt modelId="{070F9639-0B04-48FA-8D95-71A68431A0F8}" type="pres">
      <dgm:prSet presAssocID="{6725D2A0-F8DC-410F-9DF5-C89E47688B01}" presName="level2Shape" presStyleLbl="node3" presStyleIdx="1" presStyleCnt="3"/>
      <dgm:spPr>
        <a:prstGeom prst="roundRect">
          <a:avLst>
            <a:gd name="adj" fmla="val 10000"/>
          </a:avLst>
        </a:prstGeom>
      </dgm:spPr>
      <dgm:t>
        <a:bodyPr/>
        <a:lstStyle/>
        <a:p>
          <a:endParaRPr lang="en-GB"/>
        </a:p>
      </dgm:t>
    </dgm:pt>
    <dgm:pt modelId="{AC0CFD3F-4AAC-48F9-AEFD-9B38198B30A1}" type="pres">
      <dgm:prSet presAssocID="{6725D2A0-F8DC-410F-9DF5-C89E47688B01}" presName="hierChild3" presStyleCnt="0"/>
      <dgm:spPr/>
    </dgm:pt>
    <dgm:pt modelId="{A8E17A51-1227-4DE2-AB29-029C17F1665B}" type="pres">
      <dgm:prSet presAssocID="{07D25577-FF44-4BDB-95A5-9EB6CD60230C}" presName="Name19" presStyleLbl="parChTrans1D2" presStyleIdx="1" presStyleCnt="2"/>
      <dgm:spPr>
        <a:custGeom>
          <a:avLst/>
          <a:gdLst/>
          <a:ahLst/>
          <a:cxnLst/>
          <a:rect l="0" t="0" r="0" b="0"/>
          <a:pathLst>
            <a:path>
              <a:moveTo>
                <a:pt x="0" y="0"/>
              </a:moveTo>
              <a:lnTo>
                <a:pt x="0" y="146074"/>
              </a:lnTo>
              <a:lnTo>
                <a:pt x="1068169" y="146074"/>
              </a:lnTo>
              <a:lnTo>
                <a:pt x="1068169" y="292148"/>
              </a:lnTo>
            </a:path>
          </a:pathLst>
        </a:custGeom>
      </dgm:spPr>
      <dgm:t>
        <a:bodyPr/>
        <a:lstStyle/>
        <a:p>
          <a:endParaRPr lang="en-GB"/>
        </a:p>
      </dgm:t>
    </dgm:pt>
    <dgm:pt modelId="{9238FED3-E6F6-4A28-89D1-9DEE9DFD366D}" type="pres">
      <dgm:prSet presAssocID="{1DB04AC6-6F5C-4CCE-8588-73A158C818A2}" presName="Name21" presStyleCnt="0"/>
      <dgm:spPr/>
    </dgm:pt>
    <dgm:pt modelId="{207D6929-5713-4C35-84EA-D484364407C1}" type="pres">
      <dgm:prSet presAssocID="{1DB04AC6-6F5C-4CCE-8588-73A158C818A2}" presName="level2Shape" presStyleLbl="node2" presStyleIdx="1" presStyleCnt="2"/>
      <dgm:spPr>
        <a:prstGeom prst="roundRect">
          <a:avLst>
            <a:gd name="adj" fmla="val 10000"/>
          </a:avLst>
        </a:prstGeom>
      </dgm:spPr>
      <dgm:t>
        <a:bodyPr/>
        <a:lstStyle/>
        <a:p>
          <a:endParaRPr lang="en-GB"/>
        </a:p>
      </dgm:t>
    </dgm:pt>
    <dgm:pt modelId="{C8DA2480-2C87-4769-8B15-5B503C46425D}" type="pres">
      <dgm:prSet presAssocID="{1DB04AC6-6F5C-4CCE-8588-73A158C818A2}" presName="hierChild3" presStyleCnt="0"/>
      <dgm:spPr/>
    </dgm:pt>
    <dgm:pt modelId="{37DBC121-E229-4AD4-9B7D-D40DD392E211}" type="pres">
      <dgm:prSet presAssocID="{19E68E45-0758-4D79-9DF0-DADDA30C4945}" presName="Name19" presStyleLbl="parChTrans1D3" presStyleIdx="2" presStyleCnt="3"/>
      <dgm:spPr>
        <a:custGeom>
          <a:avLst/>
          <a:gdLst/>
          <a:ahLst/>
          <a:cxnLst/>
          <a:rect l="0" t="0" r="0" b="0"/>
          <a:pathLst>
            <a:path>
              <a:moveTo>
                <a:pt x="45720" y="0"/>
              </a:moveTo>
              <a:lnTo>
                <a:pt x="45720" y="292148"/>
              </a:lnTo>
            </a:path>
          </a:pathLst>
        </a:custGeom>
      </dgm:spPr>
      <dgm:t>
        <a:bodyPr/>
        <a:lstStyle/>
        <a:p>
          <a:endParaRPr lang="en-GB"/>
        </a:p>
      </dgm:t>
    </dgm:pt>
    <dgm:pt modelId="{B560CB97-E206-4F0F-A815-C3F0BF39CFDD}" type="pres">
      <dgm:prSet presAssocID="{81259165-7DCC-4ED1-BF36-D4F37BF34194}" presName="Name21" presStyleCnt="0"/>
      <dgm:spPr/>
    </dgm:pt>
    <dgm:pt modelId="{77C9DDC5-E97B-4F11-9023-FED4CC69B36F}" type="pres">
      <dgm:prSet presAssocID="{81259165-7DCC-4ED1-BF36-D4F37BF34194}" presName="level2Shape" presStyleLbl="node3" presStyleIdx="2" presStyleCnt="3"/>
      <dgm:spPr>
        <a:prstGeom prst="roundRect">
          <a:avLst>
            <a:gd name="adj" fmla="val 10000"/>
          </a:avLst>
        </a:prstGeom>
      </dgm:spPr>
      <dgm:t>
        <a:bodyPr/>
        <a:lstStyle/>
        <a:p>
          <a:endParaRPr lang="en-GB"/>
        </a:p>
      </dgm:t>
    </dgm:pt>
    <dgm:pt modelId="{AFE3D2A3-09CF-4BE0-A48B-464A558FAAE0}" type="pres">
      <dgm:prSet presAssocID="{81259165-7DCC-4ED1-BF36-D4F37BF34194}" presName="hierChild3" presStyleCnt="0"/>
      <dgm:spPr/>
    </dgm:pt>
    <dgm:pt modelId="{5730DB0C-9A2A-4B42-8250-0D42170E0957}" type="pres">
      <dgm:prSet presAssocID="{62FD8949-9629-4464-9C26-54B7053F656A}" presName="bgShapesFlow" presStyleCnt="0"/>
      <dgm:spPr/>
    </dgm:pt>
    <dgm:pt modelId="{1AFF567B-0D94-4C1D-A27E-70657ED6A213}" type="pres">
      <dgm:prSet presAssocID="{6D8317BA-0495-41CE-ABF6-A517FD75C2E8}" presName="rectComp" presStyleCnt="0"/>
      <dgm:spPr/>
    </dgm:pt>
    <dgm:pt modelId="{BBAFAA5C-0C8A-463B-8456-4545388E5BE9}" type="pres">
      <dgm:prSet presAssocID="{6D8317BA-0495-41CE-ABF6-A517FD75C2E8}" presName="bgRect" presStyleLbl="bgShp" presStyleIdx="0" presStyleCnt="3"/>
      <dgm:spPr>
        <a:prstGeom prst="roundRect">
          <a:avLst>
            <a:gd name="adj" fmla="val 10000"/>
          </a:avLst>
        </a:prstGeom>
      </dgm:spPr>
      <dgm:t>
        <a:bodyPr/>
        <a:lstStyle/>
        <a:p>
          <a:endParaRPr lang="en-GB"/>
        </a:p>
      </dgm:t>
    </dgm:pt>
    <dgm:pt modelId="{363C80CA-0701-4A57-9E26-923CA92072D9}" type="pres">
      <dgm:prSet presAssocID="{6D8317BA-0495-41CE-ABF6-A517FD75C2E8}" presName="bgRectTx" presStyleLbl="bgShp" presStyleIdx="0" presStyleCnt="3">
        <dgm:presLayoutVars>
          <dgm:bulletEnabled val="1"/>
        </dgm:presLayoutVars>
      </dgm:prSet>
      <dgm:spPr/>
      <dgm:t>
        <a:bodyPr/>
        <a:lstStyle/>
        <a:p>
          <a:endParaRPr lang="en-GB"/>
        </a:p>
      </dgm:t>
    </dgm:pt>
    <dgm:pt modelId="{5552A087-97AB-4D16-A1E9-3DFACFA29706}" type="pres">
      <dgm:prSet presAssocID="{6D8317BA-0495-41CE-ABF6-A517FD75C2E8}" presName="spComp" presStyleCnt="0"/>
      <dgm:spPr/>
    </dgm:pt>
    <dgm:pt modelId="{FB5B5E69-2CC6-4F6E-A975-18BFD84556CA}" type="pres">
      <dgm:prSet presAssocID="{6D8317BA-0495-41CE-ABF6-A517FD75C2E8}" presName="vSp" presStyleCnt="0"/>
      <dgm:spPr/>
    </dgm:pt>
    <dgm:pt modelId="{7296D1EA-70DB-4645-90E1-403A07DC4F74}" type="pres">
      <dgm:prSet presAssocID="{F1E28318-4EDD-48BA-93B3-0F14170778B7}" presName="rectComp" presStyleCnt="0"/>
      <dgm:spPr/>
    </dgm:pt>
    <dgm:pt modelId="{C1E33680-E7B2-4F78-9169-3689B415B63F}" type="pres">
      <dgm:prSet presAssocID="{F1E28318-4EDD-48BA-93B3-0F14170778B7}" presName="bgRect" presStyleLbl="bgShp" presStyleIdx="1" presStyleCnt="3"/>
      <dgm:spPr>
        <a:prstGeom prst="roundRect">
          <a:avLst>
            <a:gd name="adj" fmla="val 10000"/>
          </a:avLst>
        </a:prstGeom>
      </dgm:spPr>
      <dgm:t>
        <a:bodyPr/>
        <a:lstStyle/>
        <a:p>
          <a:endParaRPr lang="en-GB"/>
        </a:p>
      </dgm:t>
    </dgm:pt>
    <dgm:pt modelId="{E86601B9-F61B-4CF0-B11D-EF16312FE0C9}" type="pres">
      <dgm:prSet presAssocID="{F1E28318-4EDD-48BA-93B3-0F14170778B7}" presName="bgRectTx" presStyleLbl="bgShp" presStyleIdx="1" presStyleCnt="3">
        <dgm:presLayoutVars>
          <dgm:bulletEnabled val="1"/>
        </dgm:presLayoutVars>
      </dgm:prSet>
      <dgm:spPr/>
      <dgm:t>
        <a:bodyPr/>
        <a:lstStyle/>
        <a:p>
          <a:endParaRPr lang="en-GB"/>
        </a:p>
      </dgm:t>
    </dgm:pt>
    <dgm:pt modelId="{56F49ED5-7F9F-427F-A1EA-9BBD399485BB}" type="pres">
      <dgm:prSet presAssocID="{F1E28318-4EDD-48BA-93B3-0F14170778B7}" presName="spComp" presStyleCnt="0"/>
      <dgm:spPr/>
    </dgm:pt>
    <dgm:pt modelId="{10F1A6DD-8A4E-4CEA-B48E-153B63018C4C}" type="pres">
      <dgm:prSet presAssocID="{F1E28318-4EDD-48BA-93B3-0F14170778B7}" presName="vSp" presStyleCnt="0"/>
      <dgm:spPr/>
    </dgm:pt>
    <dgm:pt modelId="{AB669EF1-F0A0-4963-80A5-D0A67E3CC288}" type="pres">
      <dgm:prSet presAssocID="{E71274FF-1742-4AF6-AD5D-39090E94D66B}" presName="rectComp" presStyleCnt="0"/>
      <dgm:spPr/>
    </dgm:pt>
    <dgm:pt modelId="{6D653385-8C7E-4D37-A78B-1270C1F25CDF}" type="pres">
      <dgm:prSet presAssocID="{E71274FF-1742-4AF6-AD5D-39090E94D66B}" presName="bgRect" presStyleLbl="bgShp" presStyleIdx="2" presStyleCnt="3"/>
      <dgm:spPr>
        <a:prstGeom prst="roundRect">
          <a:avLst>
            <a:gd name="adj" fmla="val 10000"/>
          </a:avLst>
        </a:prstGeom>
      </dgm:spPr>
      <dgm:t>
        <a:bodyPr/>
        <a:lstStyle/>
        <a:p>
          <a:endParaRPr lang="en-GB"/>
        </a:p>
      </dgm:t>
    </dgm:pt>
    <dgm:pt modelId="{7D0C3EBE-71D5-4A81-AA50-8CA971E073A2}" type="pres">
      <dgm:prSet presAssocID="{E71274FF-1742-4AF6-AD5D-39090E94D66B}" presName="bgRectTx" presStyleLbl="bgShp" presStyleIdx="2" presStyleCnt="3">
        <dgm:presLayoutVars>
          <dgm:bulletEnabled val="1"/>
        </dgm:presLayoutVars>
      </dgm:prSet>
      <dgm:spPr/>
      <dgm:t>
        <a:bodyPr/>
        <a:lstStyle/>
        <a:p>
          <a:endParaRPr lang="en-GB"/>
        </a:p>
      </dgm:t>
    </dgm:pt>
  </dgm:ptLst>
  <dgm:cxnLst>
    <dgm:cxn modelId="{E2BC9F11-25C8-4363-820D-2EDF1EB98E89}" type="presOf" srcId="{65F01254-5A5B-4704-BC27-BE418FC86156}" destId="{D5777796-9998-4541-A595-BC417C50AD78}" srcOrd="0" destOrd="0" presId="urn:microsoft.com/office/officeart/2005/8/layout/hierarchy6"/>
    <dgm:cxn modelId="{6CCE2CB7-04CE-4A3E-9034-04FB90CB8418}" type="presOf" srcId="{45E540ED-022A-406E-A72B-F5C00C19F47F}" destId="{A341D589-A153-454C-AC5F-5B69AFB9C40A}" srcOrd="0" destOrd="0" presId="urn:microsoft.com/office/officeart/2005/8/layout/hierarchy6"/>
    <dgm:cxn modelId="{58A40445-7820-44CE-A1ED-15EC5E5E63B8}" srcId="{248811DE-8DF1-4BD7-ADED-CBB8FD8DA271}" destId="{4FB2FB56-542D-44FE-827B-396BDC81F38F}" srcOrd="0" destOrd="0" parTransId="{AFC42714-958E-4FB2-A518-D172CC61E163}" sibTransId="{1787B870-F9B4-43DB-BD15-9F481375B655}"/>
    <dgm:cxn modelId="{5AA19E9D-0E1C-4C34-BFF7-7588AB7D43B0}" srcId="{1DB04AC6-6F5C-4CCE-8588-73A158C818A2}" destId="{81259165-7DCC-4ED1-BF36-D4F37BF34194}" srcOrd="0" destOrd="0" parTransId="{19E68E45-0758-4D79-9DF0-DADDA30C4945}" sibTransId="{6CE6EC70-9174-4B9D-AB1B-87A4B5958C2B}"/>
    <dgm:cxn modelId="{190F1DBD-018D-4043-83E5-DFDADDBECF2B}" type="presOf" srcId="{6D8317BA-0495-41CE-ABF6-A517FD75C2E8}" destId="{BBAFAA5C-0C8A-463B-8456-4545388E5BE9}" srcOrd="0" destOrd="0" presId="urn:microsoft.com/office/officeart/2005/8/layout/hierarchy6"/>
    <dgm:cxn modelId="{2500D8A2-46C2-4661-982A-1E61CD2D6DC3}" type="presOf" srcId="{1DB04AC6-6F5C-4CCE-8588-73A158C818A2}" destId="{207D6929-5713-4C35-84EA-D484364407C1}" srcOrd="0" destOrd="0" presId="urn:microsoft.com/office/officeart/2005/8/layout/hierarchy6"/>
    <dgm:cxn modelId="{D178EA81-746D-4BA7-BCBA-371FE47690B1}" type="presOf" srcId="{6D8317BA-0495-41CE-ABF6-A517FD75C2E8}" destId="{363C80CA-0701-4A57-9E26-923CA92072D9}" srcOrd="1" destOrd="0" presId="urn:microsoft.com/office/officeart/2005/8/layout/hierarchy6"/>
    <dgm:cxn modelId="{3362B9FC-F7A4-4249-8025-5DDF41AF1376}" type="presOf" srcId="{248811DE-8DF1-4BD7-ADED-CBB8FD8DA271}" destId="{43346ABD-6C74-4FA0-B15B-B28B8D72FA09}" srcOrd="0" destOrd="0" presId="urn:microsoft.com/office/officeart/2005/8/layout/hierarchy6"/>
    <dgm:cxn modelId="{5E320524-B750-439A-8BCE-84332EB16C68}" srcId="{62FD8949-9629-4464-9C26-54B7053F656A}" destId="{E71274FF-1742-4AF6-AD5D-39090E94D66B}" srcOrd="3" destOrd="0" parTransId="{EDAD220E-756B-4E04-B3CE-512D4F1F23CA}" sibTransId="{F7FF28E4-DC4F-465B-8B15-E8CBFD5D19F7}"/>
    <dgm:cxn modelId="{4129E044-EAA2-4B44-9D64-4FFCC93545AA}" type="presOf" srcId="{E71274FF-1742-4AF6-AD5D-39090E94D66B}" destId="{7D0C3EBE-71D5-4A81-AA50-8CA971E073A2}" srcOrd="1" destOrd="0" presId="urn:microsoft.com/office/officeart/2005/8/layout/hierarchy6"/>
    <dgm:cxn modelId="{B9F1B0B6-8982-4888-B000-93A6B65DAE86}" type="presOf" srcId="{F1E28318-4EDD-48BA-93B3-0F14170778B7}" destId="{E86601B9-F61B-4CF0-B11D-EF16312FE0C9}" srcOrd="1" destOrd="0" presId="urn:microsoft.com/office/officeart/2005/8/layout/hierarchy6"/>
    <dgm:cxn modelId="{C18D6107-FECE-47BA-B9FD-1BC1C723C4B3}" type="presOf" srcId="{19E68E45-0758-4D79-9DF0-DADDA30C4945}" destId="{37DBC121-E229-4AD4-9B7D-D40DD392E211}" srcOrd="0" destOrd="0" presId="urn:microsoft.com/office/officeart/2005/8/layout/hierarchy6"/>
    <dgm:cxn modelId="{F6189677-E05C-432C-AB3C-29AAD7A58FCC}" type="presOf" srcId="{AFC42714-958E-4FB2-A518-D172CC61E163}" destId="{61FFEA64-0FA0-4425-AC1F-CD52E670DA4B}" srcOrd="0" destOrd="0" presId="urn:microsoft.com/office/officeart/2005/8/layout/hierarchy6"/>
    <dgm:cxn modelId="{B08C8B32-E0C6-44E6-8A43-B5B91DC7E48A}" type="presOf" srcId="{E71274FF-1742-4AF6-AD5D-39090E94D66B}" destId="{6D653385-8C7E-4D37-A78B-1270C1F25CDF}" srcOrd="0" destOrd="0" presId="urn:microsoft.com/office/officeart/2005/8/layout/hierarchy6"/>
    <dgm:cxn modelId="{5BB48478-D549-427E-88B6-8B37EB6FFB9B}" srcId="{62FD8949-9629-4464-9C26-54B7053F656A}" destId="{65F01254-5A5B-4704-BC27-BE418FC86156}" srcOrd="0" destOrd="0" parTransId="{874F2372-2971-45E3-A87D-69D01954E63A}" sibTransId="{1B235F03-BC67-417D-A296-C0253305E903}"/>
    <dgm:cxn modelId="{21D1525B-A300-428C-8D29-F46EFF38D6D3}" srcId="{62FD8949-9629-4464-9C26-54B7053F656A}" destId="{F1E28318-4EDD-48BA-93B3-0F14170778B7}" srcOrd="2" destOrd="0" parTransId="{7DA2BBE9-B7B5-4990-869E-8DAE54916195}" sibTransId="{28AE9141-1187-4A91-B26B-3F576B9BD4DB}"/>
    <dgm:cxn modelId="{80C96DBD-C15E-4A0E-BB8C-A251B46B8FF3}" type="presOf" srcId="{62FD8949-9629-4464-9C26-54B7053F656A}" destId="{1B86FDE2-80A1-4480-85D6-CA3C56BE79EA}" srcOrd="0" destOrd="0" presId="urn:microsoft.com/office/officeart/2005/8/layout/hierarchy6"/>
    <dgm:cxn modelId="{7EC99ADC-B686-4B2F-9D7D-379D2901563A}" srcId="{62FD8949-9629-4464-9C26-54B7053F656A}" destId="{6D8317BA-0495-41CE-ABF6-A517FD75C2E8}" srcOrd="1" destOrd="0" parTransId="{CDF177E4-72DB-44EA-A236-33FCFCC9EBDC}" sibTransId="{C041051E-544B-462A-941B-6D0A3C62E0B8}"/>
    <dgm:cxn modelId="{31F65DD8-BA51-43A6-BDB8-359F96C225C8}" type="presOf" srcId="{07D25577-FF44-4BDB-95A5-9EB6CD60230C}" destId="{A8E17A51-1227-4DE2-AB29-029C17F1665B}" srcOrd="0" destOrd="0" presId="urn:microsoft.com/office/officeart/2005/8/layout/hierarchy6"/>
    <dgm:cxn modelId="{4C1137BE-8108-4BD8-B8E9-161B8C75796F}" type="presOf" srcId="{6725D2A0-F8DC-410F-9DF5-C89E47688B01}" destId="{070F9639-0B04-48FA-8D95-71A68431A0F8}" srcOrd="0" destOrd="0" presId="urn:microsoft.com/office/officeart/2005/8/layout/hierarchy6"/>
    <dgm:cxn modelId="{B71459FD-F38B-4B9D-8097-013A235F87F6}" type="presOf" srcId="{81259165-7DCC-4ED1-BF36-D4F37BF34194}" destId="{77C9DDC5-E97B-4F11-9023-FED4CC69B36F}" srcOrd="0" destOrd="0" presId="urn:microsoft.com/office/officeart/2005/8/layout/hierarchy6"/>
    <dgm:cxn modelId="{76373663-B0D7-4829-9686-0C3984483AF8}" type="presOf" srcId="{4FB2FB56-542D-44FE-827B-396BDC81F38F}" destId="{067DC234-723A-4DDF-AFBB-B2BA3F2701E6}" srcOrd="0" destOrd="0" presId="urn:microsoft.com/office/officeart/2005/8/layout/hierarchy6"/>
    <dgm:cxn modelId="{CB6856FA-F673-4B0B-9628-83431BFA58A4}" srcId="{248811DE-8DF1-4BD7-ADED-CBB8FD8DA271}" destId="{6725D2A0-F8DC-410F-9DF5-C89E47688B01}" srcOrd="1" destOrd="0" parTransId="{2474840E-8F29-4A78-B2A3-901E1256A46D}" sibTransId="{A23EDE4C-D091-4855-AB9A-290E90F0ACBC}"/>
    <dgm:cxn modelId="{CCE7D0F6-6594-47D1-856F-32BB9BCE355B}" type="presOf" srcId="{F1E28318-4EDD-48BA-93B3-0F14170778B7}" destId="{C1E33680-E7B2-4F78-9169-3689B415B63F}" srcOrd="0" destOrd="0" presId="urn:microsoft.com/office/officeart/2005/8/layout/hierarchy6"/>
    <dgm:cxn modelId="{3565C80C-59B5-4D79-9729-A54F862F7B35}" type="presOf" srcId="{2474840E-8F29-4A78-B2A3-901E1256A46D}" destId="{B2D7C12F-4FEF-4EAE-9348-6AEA76725C67}" srcOrd="0" destOrd="0" presId="urn:microsoft.com/office/officeart/2005/8/layout/hierarchy6"/>
    <dgm:cxn modelId="{3E52A422-6D37-44F7-B730-9AF59D344065}" srcId="{65F01254-5A5B-4704-BC27-BE418FC86156}" destId="{1DB04AC6-6F5C-4CCE-8588-73A158C818A2}" srcOrd="1" destOrd="0" parTransId="{07D25577-FF44-4BDB-95A5-9EB6CD60230C}" sibTransId="{4E8E8DF2-A49A-410A-9CF0-95C29B5D6879}"/>
    <dgm:cxn modelId="{7D71E2E4-5F1B-4499-B3A6-4B1F1CB413FD}" srcId="{65F01254-5A5B-4704-BC27-BE418FC86156}" destId="{248811DE-8DF1-4BD7-ADED-CBB8FD8DA271}" srcOrd="0" destOrd="0" parTransId="{45E540ED-022A-406E-A72B-F5C00C19F47F}" sibTransId="{15E30542-90E6-4B59-8EA8-77D923FDBD3F}"/>
    <dgm:cxn modelId="{2A86ECEB-81D1-40E4-8B31-38DF1066E9E3}" type="presParOf" srcId="{1B86FDE2-80A1-4480-85D6-CA3C56BE79EA}" destId="{47644C2C-8F3B-41AE-919F-5957D838CA4C}" srcOrd="0" destOrd="0" presId="urn:microsoft.com/office/officeart/2005/8/layout/hierarchy6"/>
    <dgm:cxn modelId="{0664A915-D525-4E25-B2C7-6D84EE6A6EC0}" type="presParOf" srcId="{47644C2C-8F3B-41AE-919F-5957D838CA4C}" destId="{25345822-ADBC-4074-94FB-108B3C39570C}" srcOrd="0" destOrd="0" presId="urn:microsoft.com/office/officeart/2005/8/layout/hierarchy6"/>
    <dgm:cxn modelId="{AD153558-6579-4BA0-B8E6-91854A251194}" type="presParOf" srcId="{47644C2C-8F3B-41AE-919F-5957D838CA4C}" destId="{C53595A4-ECAC-4516-BDD1-D13FD0C5F94B}" srcOrd="1" destOrd="0" presId="urn:microsoft.com/office/officeart/2005/8/layout/hierarchy6"/>
    <dgm:cxn modelId="{3896FC55-FF6F-4506-A847-8558FBCB3926}" type="presParOf" srcId="{C53595A4-ECAC-4516-BDD1-D13FD0C5F94B}" destId="{E88297DF-7E0C-4926-99AC-986D7DE8199D}" srcOrd="0" destOrd="0" presId="urn:microsoft.com/office/officeart/2005/8/layout/hierarchy6"/>
    <dgm:cxn modelId="{F2C2F91D-1FAD-4362-891E-C4B7AE637294}" type="presParOf" srcId="{E88297DF-7E0C-4926-99AC-986D7DE8199D}" destId="{D5777796-9998-4541-A595-BC417C50AD78}" srcOrd="0" destOrd="0" presId="urn:microsoft.com/office/officeart/2005/8/layout/hierarchy6"/>
    <dgm:cxn modelId="{2713D72A-FCA8-400D-9700-CE13432E10B5}" type="presParOf" srcId="{E88297DF-7E0C-4926-99AC-986D7DE8199D}" destId="{B2E8BE49-A036-48DC-9D7D-A2070A4AE9FB}" srcOrd="1" destOrd="0" presId="urn:microsoft.com/office/officeart/2005/8/layout/hierarchy6"/>
    <dgm:cxn modelId="{80F98E2A-4B72-4843-B040-6EF0A103B2E6}" type="presParOf" srcId="{B2E8BE49-A036-48DC-9D7D-A2070A4AE9FB}" destId="{A341D589-A153-454C-AC5F-5B69AFB9C40A}" srcOrd="0" destOrd="0" presId="urn:microsoft.com/office/officeart/2005/8/layout/hierarchy6"/>
    <dgm:cxn modelId="{D3EB8FBE-4C9D-4018-A85F-4B44398D2FA3}" type="presParOf" srcId="{B2E8BE49-A036-48DC-9D7D-A2070A4AE9FB}" destId="{86AD7645-A383-43EA-AEA2-71DBFC5AD9A9}" srcOrd="1" destOrd="0" presId="urn:microsoft.com/office/officeart/2005/8/layout/hierarchy6"/>
    <dgm:cxn modelId="{7E6D67B0-6321-4A9A-B773-EA345BDDBE25}" type="presParOf" srcId="{86AD7645-A383-43EA-AEA2-71DBFC5AD9A9}" destId="{43346ABD-6C74-4FA0-B15B-B28B8D72FA09}" srcOrd="0" destOrd="0" presId="urn:microsoft.com/office/officeart/2005/8/layout/hierarchy6"/>
    <dgm:cxn modelId="{DF8BF3E0-CB27-4CB9-90C3-5FA480E4E4CB}" type="presParOf" srcId="{86AD7645-A383-43EA-AEA2-71DBFC5AD9A9}" destId="{BC075F27-D366-43B5-B35B-69B1E00988CA}" srcOrd="1" destOrd="0" presId="urn:microsoft.com/office/officeart/2005/8/layout/hierarchy6"/>
    <dgm:cxn modelId="{838D928B-7324-4EE4-A9F7-DB469C0331EF}" type="presParOf" srcId="{BC075F27-D366-43B5-B35B-69B1E00988CA}" destId="{61FFEA64-0FA0-4425-AC1F-CD52E670DA4B}" srcOrd="0" destOrd="0" presId="urn:microsoft.com/office/officeart/2005/8/layout/hierarchy6"/>
    <dgm:cxn modelId="{D6282E4A-7506-444F-9C97-7605A9691179}" type="presParOf" srcId="{BC075F27-D366-43B5-B35B-69B1E00988CA}" destId="{36D61977-0B2A-416E-8499-DB6270988ECD}" srcOrd="1" destOrd="0" presId="urn:microsoft.com/office/officeart/2005/8/layout/hierarchy6"/>
    <dgm:cxn modelId="{0AF89E94-D5DF-4B33-B761-045288945EAB}" type="presParOf" srcId="{36D61977-0B2A-416E-8499-DB6270988ECD}" destId="{067DC234-723A-4DDF-AFBB-B2BA3F2701E6}" srcOrd="0" destOrd="0" presId="urn:microsoft.com/office/officeart/2005/8/layout/hierarchy6"/>
    <dgm:cxn modelId="{DAC453F4-307F-4D2D-829B-C93118FD3327}" type="presParOf" srcId="{36D61977-0B2A-416E-8499-DB6270988ECD}" destId="{EB63F6F9-6C5D-48BA-9EE3-DD0C992818E1}" srcOrd="1" destOrd="0" presId="urn:microsoft.com/office/officeart/2005/8/layout/hierarchy6"/>
    <dgm:cxn modelId="{65734F14-8AEE-4569-8872-4D5BFEB81A0A}" type="presParOf" srcId="{BC075F27-D366-43B5-B35B-69B1E00988CA}" destId="{B2D7C12F-4FEF-4EAE-9348-6AEA76725C67}" srcOrd="2" destOrd="0" presId="urn:microsoft.com/office/officeart/2005/8/layout/hierarchy6"/>
    <dgm:cxn modelId="{6F95C4A4-EC72-49CB-A468-630E61FB5D6A}" type="presParOf" srcId="{BC075F27-D366-43B5-B35B-69B1E00988CA}" destId="{C13D20BA-1791-4327-940C-B32699E22A80}" srcOrd="3" destOrd="0" presId="urn:microsoft.com/office/officeart/2005/8/layout/hierarchy6"/>
    <dgm:cxn modelId="{8252D4AC-20CE-4223-ABDC-8D4A39A893D9}" type="presParOf" srcId="{C13D20BA-1791-4327-940C-B32699E22A80}" destId="{070F9639-0B04-48FA-8D95-71A68431A0F8}" srcOrd="0" destOrd="0" presId="urn:microsoft.com/office/officeart/2005/8/layout/hierarchy6"/>
    <dgm:cxn modelId="{800BDCC2-2D98-43CB-A856-DC069D2149C4}" type="presParOf" srcId="{C13D20BA-1791-4327-940C-B32699E22A80}" destId="{AC0CFD3F-4AAC-48F9-AEFD-9B38198B30A1}" srcOrd="1" destOrd="0" presId="urn:microsoft.com/office/officeart/2005/8/layout/hierarchy6"/>
    <dgm:cxn modelId="{3E0B8A61-B98B-4E76-B853-11B0236F5EC2}" type="presParOf" srcId="{B2E8BE49-A036-48DC-9D7D-A2070A4AE9FB}" destId="{A8E17A51-1227-4DE2-AB29-029C17F1665B}" srcOrd="2" destOrd="0" presId="urn:microsoft.com/office/officeart/2005/8/layout/hierarchy6"/>
    <dgm:cxn modelId="{5FF9B951-E7A9-4534-984C-73BAA2B66AD2}" type="presParOf" srcId="{B2E8BE49-A036-48DC-9D7D-A2070A4AE9FB}" destId="{9238FED3-E6F6-4A28-89D1-9DEE9DFD366D}" srcOrd="3" destOrd="0" presId="urn:microsoft.com/office/officeart/2005/8/layout/hierarchy6"/>
    <dgm:cxn modelId="{E2952FD2-EF52-4F04-9D9B-692505FE358D}" type="presParOf" srcId="{9238FED3-E6F6-4A28-89D1-9DEE9DFD366D}" destId="{207D6929-5713-4C35-84EA-D484364407C1}" srcOrd="0" destOrd="0" presId="urn:microsoft.com/office/officeart/2005/8/layout/hierarchy6"/>
    <dgm:cxn modelId="{1020AF83-1DF8-4A80-8231-20C077D98A26}" type="presParOf" srcId="{9238FED3-E6F6-4A28-89D1-9DEE9DFD366D}" destId="{C8DA2480-2C87-4769-8B15-5B503C46425D}" srcOrd="1" destOrd="0" presId="urn:microsoft.com/office/officeart/2005/8/layout/hierarchy6"/>
    <dgm:cxn modelId="{A86384C5-C1BE-4D31-A71B-766E4F159CE2}" type="presParOf" srcId="{C8DA2480-2C87-4769-8B15-5B503C46425D}" destId="{37DBC121-E229-4AD4-9B7D-D40DD392E211}" srcOrd="0" destOrd="0" presId="urn:microsoft.com/office/officeart/2005/8/layout/hierarchy6"/>
    <dgm:cxn modelId="{EAAFEDC5-A87B-4DC1-872A-7E8D504343C5}" type="presParOf" srcId="{C8DA2480-2C87-4769-8B15-5B503C46425D}" destId="{B560CB97-E206-4F0F-A815-C3F0BF39CFDD}" srcOrd="1" destOrd="0" presId="urn:microsoft.com/office/officeart/2005/8/layout/hierarchy6"/>
    <dgm:cxn modelId="{8417231C-CC45-40AC-815A-65B319088AAF}" type="presParOf" srcId="{B560CB97-E206-4F0F-A815-C3F0BF39CFDD}" destId="{77C9DDC5-E97B-4F11-9023-FED4CC69B36F}" srcOrd="0" destOrd="0" presId="urn:microsoft.com/office/officeart/2005/8/layout/hierarchy6"/>
    <dgm:cxn modelId="{F79E1F48-7829-4390-B983-756FE0FC1B9A}" type="presParOf" srcId="{B560CB97-E206-4F0F-A815-C3F0BF39CFDD}" destId="{AFE3D2A3-09CF-4BE0-A48B-464A558FAAE0}" srcOrd="1" destOrd="0" presId="urn:microsoft.com/office/officeart/2005/8/layout/hierarchy6"/>
    <dgm:cxn modelId="{90282332-2EA2-4610-994D-03CD06D756A7}" type="presParOf" srcId="{1B86FDE2-80A1-4480-85D6-CA3C56BE79EA}" destId="{5730DB0C-9A2A-4B42-8250-0D42170E0957}" srcOrd="1" destOrd="0" presId="urn:microsoft.com/office/officeart/2005/8/layout/hierarchy6"/>
    <dgm:cxn modelId="{11256E2D-51F7-4CE7-8B3D-80EBE67D53BF}" type="presParOf" srcId="{5730DB0C-9A2A-4B42-8250-0D42170E0957}" destId="{1AFF567B-0D94-4C1D-A27E-70657ED6A213}" srcOrd="0" destOrd="0" presId="urn:microsoft.com/office/officeart/2005/8/layout/hierarchy6"/>
    <dgm:cxn modelId="{F032AFD4-1616-4818-BD33-152D0F456441}" type="presParOf" srcId="{1AFF567B-0D94-4C1D-A27E-70657ED6A213}" destId="{BBAFAA5C-0C8A-463B-8456-4545388E5BE9}" srcOrd="0" destOrd="0" presId="urn:microsoft.com/office/officeart/2005/8/layout/hierarchy6"/>
    <dgm:cxn modelId="{8A76C1C2-D654-46E8-B92D-5C82621B03F4}" type="presParOf" srcId="{1AFF567B-0D94-4C1D-A27E-70657ED6A213}" destId="{363C80CA-0701-4A57-9E26-923CA92072D9}" srcOrd="1" destOrd="0" presId="urn:microsoft.com/office/officeart/2005/8/layout/hierarchy6"/>
    <dgm:cxn modelId="{733CB5E8-8160-44F1-9A30-A50745B08485}" type="presParOf" srcId="{5730DB0C-9A2A-4B42-8250-0D42170E0957}" destId="{5552A087-97AB-4D16-A1E9-3DFACFA29706}" srcOrd="1" destOrd="0" presId="urn:microsoft.com/office/officeart/2005/8/layout/hierarchy6"/>
    <dgm:cxn modelId="{019FDCD2-3668-4E5D-8B2D-79C1A2C81CD4}" type="presParOf" srcId="{5552A087-97AB-4D16-A1E9-3DFACFA29706}" destId="{FB5B5E69-2CC6-4F6E-A975-18BFD84556CA}" srcOrd="0" destOrd="0" presId="urn:microsoft.com/office/officeart/2005/8/layout/hierarchy6"/>
    <dgm:cxn modelId="{FF2E956E-34A4-4AD1-AA46-52B232886505}" type="presParOf" srcId="{5730DB0C-9A2A-4B42-8250-0D42170E0957}" destId="{7296D1EA-70DB-4645-90E1-403A07DC4F74}" srcOrd="2" destOrd="0" presId="urn:microsoft.com/office/officeart/2005/8/layout/hierarchy6"/>
    <dgm:cxn modelId="{FB57AAF7-CFD1-4A61-A0FE-E16086356E9E}" type="presParOf" srcId="{7296D1EA-70DB-4645-90E1-403A07DC4F74}" destId="{C1E33680-E7B2-4F78-9169-3689B415B63F}" srcOrd="0" destOrd="0" presId="urn:microsoft.com/office/officeart/2005/8/layout/hierarchy6"/>
    <dgm:cxn modelId="{7B8E5AFB-210E-48F6-BB48-3E28AA07EEF9}" type="presParOf" srcId="{7296D1EA-70DB-4645-90E1-403A07DC4F74}" destId="{E86601B9-F61B-4CF0-B11D-EF16312FE0C9}" srcOrd="1" destOrd="0" presId="urn:microsoft.com/office/officeart/2005/8/layout/hierarchy6"/>
    <dgm:cxn modelId="{31EE7D1B-2F76-4B07-9697-342EBC087E87}" type="presParOf" srcId="{5730DB0C-9A2A-4B42-8250-0D42170E0957}" destId="{56F49ED5-7F9F-427F-A1EA-9BBD399485BB}" srcOrd="3" destOrd="0" presId="urn:microsoft.com/office/officeart/2005/8/layout/hierarchy6"/>
    <dgm:cxn modelId="{4CF13A2A-379E-4A68-BD05-4F60D451A353}" type="presParOf" srcId="{56F49ED5-7F9F-427F-A1EA-9BBD399485BB}" destId="{10F1A6DD-8A4E-4CEA-B48E-153B63018C4C}" srcOrd="0" destOrd="0" presId="urn:microsoft.com/office/officeart/2005/8/layout/hierarchy6"/>
    <dgm:cxn modelId="{ECEF78E3-3DF6-4D3C-BA8B-8C3F720941A3}" type="presParOf" srcId="{5730DB0C-9A2A-4B42-8250-0D42170E0957}" destId="{AB669EF1-F0A0-4963-80A5-D0A67E3CC288}" srcOrd="4" destOrd="0" presId="urn:microsoft.com/office/officeart/2005/8/layout/hierarchy6"/>
    <dgm:cxn modelId="{C1A70652-B52D-4D80-B140-CDBB8DF40846}" type="presParOf" srcId="{AB669EF1-F0A0-4963-80A5-D0A67E3CC288}" destId="{6D653385-8C7E-4D37-A78B-1270C1F25CDF}" srcOrd="0" destOrd="0" presId="urn:microsoft.com/office/officeart/2005/8/layout/hierarchy6"/>
    <dgm:cxn modelId="{2B94799B-1B56-435D-B0E2-8F8765B71BF3}" type="presParOf" srcId="{AB669EF1-F0A0-4963-80A5-D0A67E3CC288}" destId="{7D0C3EBE-71D5-4A81-AA50-8CA971E073A2}" srcOrd="1" destOrd="0" presId="urn:microsoft.com/office/officeart/2005/8/layout/hierarchy6"/>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653385-8C7E-4D37-A78B-1270C1F25CDF}">
      <dsp:nvSpPr>
        <dsp:cNvPr id="0" name=""/>
        <dsp:cNvSpPr/>
      </dsp:nvSpPr>
      <dsp:spPr>
        <a:xfrm>
          <a:off x="0" y="2011759"/>
          <a:ext cx="5486400" cy="828317"/>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l" defTabSz="622300">
            <a:lnSpc>
              <a:spcPct val="90000"/>
            </a:lnSpc>
            <a:spcBef>
              <a:spcPct val="0"/>
            </a:spcBef>
            <a:spcAft>
              <a:spcPct val="35000"/>
            </a:spcAft>
          </a:pPr>
          <a:r>
            <a:rPr lang="en-GB" sz="1400" kern="1200"/>
            <a:t>Third-Level</a:t>
          </a:r>
        </a:p>
      </dsp:txBody>
      <dsp:txXfrm>
        <a:off x="0" y="2011759"/>
        <a:ext cx="1645920" cy="828317"/>
      </dsp:txXfrm>
    </dsp:sp>
    <dsp:sp modelId="{C1E33680-E7B2-4F78-9169-3689B415B63F}">
      <dsp:nvSpPr>
        <dsp:cNvPr id="0" name=""/>
        <dsp:cNvSpPr/>
      </dsp:nvSpPr>
      <dsp:spPr>
        <a:xfrm>
          <a:off x="0" y="1045388"/>
          <a:ext cx="5486400" cy="828317"/>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l" defTabSz="622300">
            <a:lnSpc>
              <a:spcPct val="90000"/>
            </a:lnSpc>
            <a:spcBef>
              <a:spcPct val="0"/>
            </a:spcBef>
            <a:spcAft>
              <a:spcPct val="35000"/>
            </a:spcAft>
          </a:pPr>
          <a:r>
            <a:rPr lang="en-GB" sz="1400" kern="1200"/>
            <a:t>Second-Level</a:t>
          </a:r>
        </a:p>
      </dsp:txBody>
      <dsp:txXfrm>
        <a:off x="0" y="1045388"/>
        <a:ext cx="1645920" cy="828317"/>
      </dsp:txXfrm>
    </dsp:sp>
    <dsp:sp modelId="{BBAFAA5C-0C8A-463B-8456-4545388E5BE9}">
      <dsp:nvSpPr>
        <dsp:cNvPr id="0" name=""/>
        <dsp:cNvSpPr/>
      </dsp:nvSpPr>
      <dsp:spPr>
        <a:xfrm>
          <a:off x="0" y="79017"/>
          <a:ext cx="5486400" cy="828317"/>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l" defTabSz="622300">
            <a:lnSpc>
              <a:spcPct val="90000"/>
            </a:lnSpc>
            <a:spcBef>
              <a:spcPct val="0"/>
            </a:spcBef>
            <a:spcAft>
              <a:spcPct val="35000"/>
            </a:spcAft>
          </a:pPr>
          <a:r>
            <a:rPr lang="en-GB" sz="1400" kern="1200"/>
            <a:t>Top-Level</a:t>
          </a:r>
        </a:p>
      </dsp:txBody>
      <dsp:txXfrm>
        <a:off x="0" y="79017"/>
        <a:ext cx="1645920" cy="828317"/>
      </dsp:txXfrm>
    </dsp:sp>
    <dsp:sp modelId="{D5777796-9998-4541-A595-BC417C50AD78}">
      <dsp:nvSpPr>
        <dsp:cNvPr id="0" name=""/>
        <dsp:cNvSpPr/>
      </dsp:nvSpPr>
      <dsp:spPr>
        <a:xfrm>
          <a:off x="3330101" y="148044"/>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Visual Marine Signalling</a:t>
          </a:r>
        </a:p>
      </dsp:txBody>
      <dsp:txXfrm>
        <a:off x="3350318" y="168261"/>
        <a:ext cx="994963" cy="649830"/>
      </dsp:txXfrm>
    </dsp:sp>
    <dsp:sp modelId="{A341D589-A153-454C-AC5F-5B69AFB9C40A}">
      <dsp:nvSpPr>
        <dsp:cNvPr id="0" name=""/>
        <dsp:cNvSpPr/>
      </dsp:nvSpPr>
      <dsp:spPr>
        <a:xfrm>
          <a:off x="2838287" y="838309"/>
          <a:ext cx="1009512" cy="276105"/>
        </a:xfrm>
        <a:custGeom>
          <a:avLst/>
          <a:gdLst/>
          <a:ahLst/>
          <a:cxnLst/>
          <a:rect l="0" t="0" r="0" b="0"/>
          <a:pathLst>
            <a:path>
              <a:moveTo>
                <a:pt x="1009512" y="0"/>
              </a:moveTo>
              <a:lnTo>
                <a:pt x="1009512" y="138052"/>
              </a:lnTo>
              <a:lnTo>
                <a:pt x="0" y="138052"/>
              </a:lnTo>
              <a:lnTo>
                <a:pt x="0" y="27610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3346ABD-6C74-4FA0-B15B-B28B8D72FA09}">
      <dsp:nvSpPr>
        <dsp:cNvPr id="0" name=""/>
        <dsp:cNvSpPr/>
      </dsp:nvSpPr>
      <dsp:spPr>
        <a:xfrm>
          <a:off x="2320589" y="111441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Visual Perception and Signal Colours</a:t>
          </a:r>
        </a:p>
      </dsp:txBody>
      <dsp:txXfrm>
        <a:off x="2340806" y="1134632"/>
        <a:ext cx="994963" cy="649830"/>
      </dsp:txXfrm>
    </dsp:sp>
    <dsp:sp modelId="{61FFEA64-0FA0-4425-AC1F-CD52E670DA4B}">
      <dsp:nvSpPr>
        <dsp:cNvPr id="0" name=""/>
        <dsp:cNvSpPr/>
      </dsp:nvSpPr>
      <dsp:spPr>
        <a:xfrm>
          <a:off x="2165279" y="1804679"/>
          <a:ext cx="673008" cy="276105"/>
        </a:xfrm>
        <a:custGeom>
          <a:avLst/>
          <a:gdLst/>
          <a:ahLst/>
          <a:cxnLst/>
          <a:rect l="0" t="0" r="0" b="0"/>
          <a:pathLst>
            <a:path>
              <a:moveTo>
                <a:pt x="673008" y="0"/>
              </a:moveTo>
              <a:lnTo>
                <a:pt x="673008" y="138052"/>
              </a:lnTo>
              <a:lnTo>
                <a:pt x="0" y="138052"/>
              </a:lnTo>
              <a:lnTo>
                <a:pt x="0" y="27610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7DC234-723A-4DDF-AFBB-B2BA3F2701E6}">
      <dsp:nvSpPr>
        <dsp:cNvPr id="0" name=""/>
        <dsp:cNvSpPr/>
      </dsp:nvSpPr>
      <dsp:spPr>
        <a:xfrm>
          <a:off x="1647580" y="208078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Surface Colours for Floating Aids</a:t>
          </a:r>
        </a:p>
      </dsp:txBody>
      <dsp:txXfrm>
        <a:off x="1667797" y="2101002"/>
        <a:ext cx="994963" cy="649830"/>
      </dsp:txXfrm>
    </dsp:sp>
    <dsp:sp modelId="{B2D7C12F-4FEF-4EAE-9348-6AEA76725C67}">
      <dsp:nvSpPr>
        <dsp:cNvPr id="0" name=""/>
        <dsp:cNvSpPr/>
      </dsp:nvSpPr>
      <dsp:spPr>
        <a:xfrm>
          <a:off x="2838287" y="1804679"/>
          <a:ext cx="673008" cy="276105"/>
        </a:xfrm>
        <a:custGeom>
          <a:avLst/>
          <a:gdLst/>
          <a:ahLst/>
          <a:cxnLst/>
          <a:rect l="0" t="0" r="0" b="0"/>
          <a:pathLst>
            <a:path>
              <a:moveTo>
                <a:pt x="0" y="0"/>
              </a:moveTo>
              <a:lnTo>
                <a:pt x="0" y="138052"/>
              </a:lnTo>
              <a:lnTo>
                <a:pt x="673008" y="138052"/>
              </a:lnTo>
              <a:lnTo>
                <a:pt x="673008" y="27610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0F9639-0B04-48FA-8D95-71A68431A0F8}">
      <dsp:nvSpPr>
        <dsp:cNvPr id="0" name=""/>
        <dsp:cNvSpPr/>
      </dsp:nvSpPr>
      <dsp:spPr>
        <a:xfrm>
          <a:off x="2993597" y="208078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Use of Retroreflective Material</a:t>
          </a:r>
        </a:p>
      </dsp:txBody>
      <dsp:txXfrm>
        <a:off x="3013814" y="2101002"/>
        <a:ext cx="994963" cy="649830"/>
      </dsp:txXfrm>
    </dsp:sp>
    <dsp:sp modelId="{A8E17A51-1227-4DE2-AB29-029C17F1665B}">
      <dsp:nvSpPr>
        <dsp:cNvPr id="0" name=""/>
        <dsp:cNvSpPr/>
      </dsp:nvSpPr>
      <dsp:spPr>
        <a:xfrm>
          <a:off x="3847800" y="838309"/>
          <a:ext cx="1009512" cy="276105"/>
        </a:xfrm>
        <a:custGeom>
          <a:avLst/>
          <a:gdLst/>
          <a:ahLst/>
          <a:cxnLst/>
          <a:rect l="0" t="0" r="0" b="0"/>
          <a:pathLst>
            <a:path>
              <a:moveTo>
                <a:pt x="0" y="0"/>
              </a:moveTo>
              <a:lnTo>
                <a:pt x="0" y="138052"/>
              </a:lnTo>
              <a:lnTo>
                <a:pt x="1009512" y="138052"/>
              </a:lnTo>
              <a:lnTo>
                <a:pt x="1009512" y="27610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7D6929-5713-4C35-84EA-D484364407C1}">
      <dsp:nvSpPr>
        <dsp:cNvPr id="0" name=""/>
        <dsp:cNvSpPr/>
      </dsp:nvSpPr>
      <dsp:spPr>
        <a:xfrm>
          <a:off x="4339613" y="111441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Design of Leading Lines</a:t>
          </a:r>
        </a:p>
      </dsp:txBody>
      <dsp:txXfrm>
        <a:off x="4359830" y="1134632"/>
        <a:ext cx="994963" cy="649830"/>
      </dsp:txXfrm>
    </dsp:sp>
    <dsp:sp modelId="{37DBC121-E229-4AD4-9B7D-D40DD392E211}">
      <dsp:nvSpPr>
        <dsp:cNvPr id="0" name=""/>
        <dsp:cNvSpPr/>
      </dsp:nvSpPr>
      <dsp:spPr>
        <a:xfrm>
          <a:off x="4811592" y="1804679"/>
          <a:ext cx="91440" cy="276105"/>
        </a:xfrm>
        <a:custGeom>
          <a:avLst/>
          <a:gdLst/>
          <a:ahLst/>
          <a:cxnLst/>
          <a:rect l="0" t="0" r="0" b="0"/>
          <a:pathLst>
            <a:path>
              <a:moveTo>
                <a:pt x="45720" y="0"/>
              </a:moveTo>
              <a:lnTo>
                <a:pt x="45720" y="27610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C9DDC5-E97B-4F11-9023-FED4CC69B36F}">
      <dsp:nvSpPr>
        <dsp:cNvPr id="0" name=""/>
        <dsp:cNvSpPr/>
      </dsp:nvSpPr>
      <dsp:spPr>
        <a:xfrm>
          <a:off x="4339613" y="208078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Daymark Size</a:t>
          </a:r>
        </a:p>
      </dsp:txBody>
      <dsp:txXfrm>
        <a:off x="4359830" y="2101002"/>
        <a:ext cx="994963" cy="6498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653385-8C7E-4D37-A78B-1270C1F25CDF}">
      <dsp:nvSpPr>
        <dsp:cNvPr id="0" name=""/>
        <dsp:cNvSpPr/>
      </dsp:nvSpPr>
      <dsp:spPr>
        <a:xfrm>
          <a:off x="0" y="2150699"/>
          <a:ext cx="5997575" cy="90549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lang="en-GB" sz="1050" kern="1200"/>
            <a:t>IALA Guideline</a:t>
          </a:r>
        </a:p>
      </dsp:txBody>
      <dsp:txXfrm>
        <a:off x="0" y="2150699"/>
        <a:ext cx="1799272" cy="905493"/>
      </dsp:txXfrm>
    </dsp:sp>
    <dsp:sp modelId="{C1E33680-E7B2-4F78-9169-3689B415B63F}">
      <dsp:nvSpPr>
        <dsp:cNvPr id="0" name=""/>
        <dsp:cNvSpPr/>
      </dsp:nvSpPr>
      <dsp:spPr>
        <a:xfrm>
          <a:off x="0" y="1094290"/>
          <a:ext cx="5997575" cy="90549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88950">
            <a:lnSpc>
              <a:spcPct val="90000"/>
            </a:lnSpc>
            <a:spcBef>
              <a:spcPct val="0"/>
            </a:spcBef>
            <a:spcAft>
              <a:spcPct val="35000"/>
            </a:spcAft>
          </a:pPr>
          <a:r>
            <a:rPr lang="en-GB" sz="1100" kern="1200"/>
            <a:t>IALA Recommendation</a:t>
          </a:r>
        </a:p>
      </dsp:txBody>
      <dsp:txXfrm>
        <a:off x="0" y="1094290"/>
        <a:ext cx="1799272" cy="905493"/>
      </dsp:txXfrm>
    </dsp:sp>
    <dsp:sp modelId="{BBAFAA5C-0C8A-463B-8456-4545388E5BE9}">
      <dsp:nvSpPr>
        <dsp:cNvPr id="0" name=""/>
        <dsp:cNvSpPr/>
      </dsp:nvSpPr>
      <dsp:spPr>
        <a:xfrm>
          <a:off x="0" y="37881"/>
          <a:ext cx="5997575" cy="90549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lang="en-GB" sz="1050" kern="1200"/>
            <a:t>IALA Standard</a:t>
          </a:r>
        </a:p>
      </dsp:txBody>
      <dsp:txXfrm>
        <a:off x="0" y="37881"/>
        <a:ext cx="1799272" cy="905493"/>
      </dsp:txXfrm>
    </dsp:sp>
    <dsp:sp modelId="{D5777796-9998-4541-A595-BC417C50AD78}">
      <dsp:nvSpPr>
        <dsp:cNvPr id="0" name=""/>
        <dsp:cNvSpPr/>
      </dsp:nvSpPr>
      <dsp:spPr>
        <a:xfrm>
          <a:off x="3640371" y="113339"/>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STANDARD</a:t>
          </a:r>
        </a:p>
        <a:p>
          <a:pPr lvl="0" algn="ctr" defTabSz="400050">
            <a:lnSpc>
              <a:spcPct val="90000"/>
            </a:lnSpc>
            <a:spcBef>
              <a:spcPct val="0"/>
            </a:spcBef>
            <a:spcAft>
              <a:spcPct val="35000"/>
            </a:spcAft>
          </a:pPr>
          <a:r>
            <a:rPr lang="en-GB" sz="900" kern="1200"/>
            <a:t>Visual Marine Signalling</a:t>
          </a:r>
        </a:p>
      </dsp:txBody>
      <dsp:txXfrm>
        <a:off x="3662472" y="135440"/>
        <a:ext cx="1087664" cy="710375"/>
      </dsp:txXfrm>
    </dsp:sp>
    <dsp:sp modelId="{A341D589-A153-454C-AC5F-5B69AFB9C40A}">
      <dsp:nvSpPr>
        <dsp:cNvPr id="0" name=""/>
        <dsp:cNvSpPr/>
      </dsp:nvSpPr>
      <dsp:spPr>
        <a:xfrm>
          <a:off x="3102734" y="867917"/>
          <a:ext cx="1103569" cy="301831"/>
        </a:xfrm>
        <a:custGeom>
          <a:avLst/>
          <a:gdLst/>
          <a:ahLst/>
          <a:cxnLst/>
          <a:rect l="0" t="0" r="0" b="0"/>
          <a:pathLst>
            <a:path>
              <a:moveTo>
                <a:pt x="1103569" y="0"/>
              </a:moveTo>
              <a:lnTo>
                <a:pt x="1103569" y="150915"/>
              </a:lnTo>
              <a:lnTo>
                <a:pt x="0" y="150915"/>
              </a:lnTo>
              <a:lnTo>
                <a:pt x="0" y="30183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3346ABD-6C74-4FA0-B15B-B28B8D72FA09}">
      <dsp:nvSpPr>
        <dsp:cNvPr id="0" name=""/>
        <dsp:cNvSpPr/>
      </dsp:nvSpPr>
      <dsp:spPr>
        <a:xfrm>
          <a:off x="2536801" y="1169748"/>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RECOMMENDATION</a:t>
          </a:r>
        </a:p>
        <a:p>
          <a:pPr lvl="0" algn="ctr" defTabSz="400050">
            <a:lnSpc>
              <a:spcPct val="90000"/>
            </a:lnSpc>
            <a:spcBef>
              <a:spcPct val="0"/>
            </a:spcBef>
            <a:spcAft>
              <a:spcPct val="35000"/>
            </a:spcAft>
          </a:pPr>
          <a:r>
            <a:rPr lang="en-GB" sz="900" kern="1200"/>
            <a:t>Visual Perception and Signal Colours</a:t>
          </a:r>
        </a:p>
      </dsp:txBody>
      <dsp:txXfrm>
        <a:off x="2558902" y="1191849"/>
        <a:ext cx="1087664" cy="710375"/>
      </dsp:txXfrm>
    </dsp:sp>
    <dsp:sp modelId="{61FFEA64-0FA0-4425-AC1F-CD52E670DA4B}">
      <dsp:nvSpPr>
        <dsp:cNvPr id="0" name=""/>
        <dsp:cNvSpPr/>
      </dsp:nvSpPr>
      <dsp:spPr>
        <a:xfrm>
          <a:off x="2367021" y="1924325"/>
          <a:ext cx="735713" cy="301831"/>
        </a:xfrm>
        <a:custGeom>
          <a:avLst/>
          <a:gdLst/>
          <a:ahLst/>
          <a:cxnLst/>
          <a:rect l="0" t="0" r="0" b="0"/>
          <a:pathLst>
            <a:path>
              <a:moveTo>
                <a:pt x="735713" y="0"/>
              </a:moveTo>
              <a:lnTo>
                <a:pt x="735713" y="150915"/>
              </a:lnTo>
              <a:lnTo>
                <a:pt x="0" y="150915"/>
              </a:lnTo>
              <a:lnTo>
                <a:pt x="0" y="3018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7DC234-723A-4DDF-AFBB-B2BA3F2701E6}">
      <dsp:nvSpPr>
        <dsp:cNvPr id="0" name=""/>
        <dsp:cNvSpPr/>
      </dsp:nvSpPr>
      <dsp:spPr>
        <a:xfrm>
          <a:off x="1801088" y="2226156"/>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GUIDELINE</a:t>
          </a:r>
        </a:p>
        <a:p>
          <a:pPr lvl="0" algn="ctr" defTabSz="400050">
            <a:lnSpc>
              <a:spcPct val="90000"/>
            </a:lnSpc>
            <a:spcBef>
              <a:spcPct val="0"/>
            </a:spcBef>
            <a:spcAft>
              <a:spcPct val="35000"/>
            </a:spcAft>
          </a:pPr>
          <a:endParaRPr lang="en-GB" sz="900" u="sng" kern="1200"/>
        </a:p>
        <a:p>
          <a:pPr lvl="0" algn="ctr" defTabSz="400050">
            <a:lnSpc>
              <a:spcPct val="90000"/>
            </a:lnSpc>
            <a:spcBef>
              <a:spcPct val="0"/>
            </a:spcBef>
            <a:spcAft>
              <a:spcPct val="35000"/>
            </a:spcAft>
          </a:pPr>
          <a:r>
            <a:rPr lang="en-GB" sz="900" kern="1200"/>
            <a:t>Surface Colours for Floating Aids</a:t>
          </a:r>
        </a:p>
      </dsp:txBody>
      <dsp:txXfrm>
        <a:off x="1823189" y="2248257"/>
        <a:ext cx="1087664" cy="710375"/>
      </dsp:txXfrm>
    </dsp:sp>
    <dsp:sp modelId="{B2D7C12F-4FEF-4EAE-9348-6AEA76725C67}">
      <dsp:nvSpPr>
        <dsp:cNvPr id="0" name=""/>
        <dsp:cNvSpPr/>
      </dsp:nvSpPr>
      <dsp:spPr>
        <a:xfrm>
          <a:off x="3102734" y="1924325"/>
          <a:ext cx="735713" cy="301831"/>
        </a:xfrm>
        <a:custGeom>
          <a:avLst/>
          <a:gdLst/>
          <a:ahLst/>
          <a:cxnLst/>
          <a:rect l="0" t="0" r="0" b="0"/>
          <a:pathLst>
            <a:path>
              <a:moveTo>
                <a:pt x="0" y="0"/>
              </a:moveTo>
              <a:lnTo>
                <a:pt x="0" y="150915"/>
              </a:lnTo>
              <a:lnTo>
                <a:pt x="735713" y="150915"/>
              </a:lnTo>
              <a:lnTo>
                <a:pt x="735713" y="3018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0F9639-0B04-48FA-8D95-71A68431A0F8}">
      <dsp:nvSpPr>
        <dsp:cNvPr id="0" name=""/>
        <dsp:cNvSpPr/>
      </dsp:nvSpPr>
      <dsp:spPr>
        <a:xfrm>
          <a:off x="3272514" y="2226156"/>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GUIDELINE</a:t>
          </a:r>
        </a:p>
        <a:p>
          <a:pPr lvl="0" algn="ctr" defTabSz="400050">
            <a:lnSpc>
              <a:spcPct val="90000"/>
            </a:lnSpc>
            <a:spcBef>
              <a:spcPct val="0"/>
            </a:spcBef>
            <a:spcAft>
              <a:spcPct val="35000"/>
            </a:spcAft>
          </a:pPr>
          <a:endParaRPr lang="en-GB" sz="900" kern="1200"/>
        </a:p>
        <a:p>
          <a:pPr lvl="0" algn="ctr" defTabSz="400050">
            <a:lnSpc>
              <a:spcPct val="90000"/>
            </a:lnSpc>
            <a:spcBef>
              <a:spcPct val="0"/>
            </a:spcBef>
            <a:spcAft>
              <a:spcPct val="35000"/>
            </a:spcAft>
          </a:pPr>
          <a:r>
            <a:rPr lang="en-GB" sz="900" kern="1200"/>
            <a:t>Use of Retroreflective Material</a:t>
          </a:r>
        </a:p>
      </dsp:txBody>
      <dsp:txXfrm>
        <a:off x="3294615" y="2248257"/>
        <a:ext cx="1087664" cy="710375"/>
      </dsp:txXfrm>
    </dsp:sp>
    <dsp:sp modelId="{A8E17A51-1227-4DE2-AB29-029C17F1665B}">
      <dsp:nvSpPr>
        <dsp:cNvPr id="0" name=""/>
        <dsp:cNvSpPr/>
      </dsp:nvSpPr>
      <dsp:spPr>
        <a:xfrm>
          <a:off x="4206304" y="867917"/>
          <a:ext cx="1103569" cy="301831"/>
        </a:xfrm>
        <a:custGeom>
          <a:avLst/>
          <a:gdLst/>
          <a:ahLst/>
          <a:cxnLst/>
          <a:rect l="0" t="0" r="0" b="0"/>
          <a:pathLst>
            <a:path>
              <a:moveTo>
                <a:pt x="0" y="0"/>
              </a:moveTo>
              <a:lnTo>
                <a:pt x="0" y="150915"/>
              </a:lnTo>
              <a:lnTo>
                <a:pt x="1103569" y="150915"/>
              </a:lnTo>
              <a:lnTo>
                <a:pt x="1103569" y="30183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7D6929-5713-4C35-84EA-D484364407C1}">
      <dsp:nvSpPr>
        <dsp:cNvPr id="0" name=""/>
        <dsp:cNvSpPr/>
      </dsp:nvSpPr>
      <dsp:spPr>
        <a:xfrm>
          <a:off x="4743941" y="1169748"/>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RECOMMENDATION</a:t>
          </a:r>
        </a:p>
        <a:p>
          <a:pPr lvl="0" algn="ctr" defTabSz="400050">
            <a:lnSpc>
              <a:spcPct val="90000"/>
            </a:lnSpc>
            <a:spcBef>
              <a:spcPct val="0"/>
            </a:spcBef>
            <a:spcAft>
              <a:spcPct val="35000"/>
            </a:spcAft>
          </a:pPr>
          <a:r>
            <a:rPr lang="en-GB" sz="900" kern="1200"/>
            <a:t>Design of Leading Lines</a:t>
          </a:r>
        </a:p>
      </dsp:txBody>
      <dsp:txXfrm>
        <a:off x="4766042" y="1191849"/>
        <a:ext cx="1087664" cy="710375"/>
      </dsp:txXfrm>
    </dsp:sp>
    <dsp:sp modelId="{37DBC121-E229-4AD4-9B7D-D40DD392E211}">
      <dsp:nvSpPr>
        <dsp:cNvPr id="0" name=""/>
        <dsp:cNvSpPr/>
      </dsp:nvSpPr>
      <dsp:spPr>
        <a:xfrm>
          <a:off x="5264154" y="1924325"/>
          <a:ext cx="91440" cy="301831"/>
        </a:xfrm>
        <a:custGeom>
          <a:avLst/>
          <a:gdLst/>
          <a:ahLst/>
          <a:cxnLst/>
          <a:rect l="0" t="0" r="0" b="0"/>
          <a:pathLst>
            <a:path>
              <a:moveTo>
                <a:pt x="45720" y="0"/>
              </a:moveTo>
              <a:lnTo>
                <a:pt x="45720" y="3018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C9DDC5-E97B-4F11-9023-FED4CC69B36F}">
      <dsp:nvSpPr>
        <dsp:cNvPr id="0" name=""/>
        <dsp:cNvSpPr/>
      </dsp:nvSpPr>
      <dsp:spPr>
        <a:xfrm>
          <a:off x="4743941" y="2226156"/>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GUIDELINE</a:t>
          </a:r>
        </a:p>
        <a:p>
          <a:pPr lvl="0" algn="ctr" defTabSz="400050">
            <a:lnSpc>
              <a:spcPct val="90000"/>
            </a:lnSpc>
            <a:spcBef>
              <a:spcPct val="0"/>
            </a:spcBef>
            <a:spcAft>
              <a:spcPct val="35000"/>
            </a:spcAft>
          </a:pPr>
          <a:endParaRPr lang="en-GB" sz="900" u="sng" kern="1200"/>
        </a:p>
        <a:p>
          <a:pPr lvl="0" algn="ctr" defTabSz="400050">
            <a:lnSpc>
              <a:spcPct val="90000"/>
            </a:lnSpc>
            <a:spcBef>
              <a:spcPct val="0"/>
            </a:spcBef>
            <a:spcAft>
              <a:spcPct val="35000"/>
            </a:spcAft>
          </a:pPr>
          <a:r>
            <a:rPr lang="en-GB" sz="900" kern="1200"/>
            <a:t>Daymark Size</a:t>
          </a:r>
        </a:p>
      </dsp:txBody>
      <dsp:txXfrm>
        <a:off x="4766042" y="2248257"/>
        <a:ext cx="1087664" cy="71037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653385-8C7E-4D37-A78B-1270C1F25CDF}">
      <dsp:nvSpPr>
        <dsp:cNvPr id="0" name=""/>
        <dsp:cNvSpPr/>
      </dsp:nvSpPr>
      <dsp:spPr>
        <a:xfrm>
          <a:off x="0" y="2322671"/>
          <a:ext cx="6073629" cy="916975"/>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Practical and detailed information </a:t>
          </a:r>
          <a:r>
            <a:rPr lang="en-GB" sz="1200" kern="1200">
              <a:solidFill>
                <a:sysClr val="windowText" lastClr="000000">
                  <a:hueOff val="0"/>
                  <a:satOff val="0"/>
                  <a:lumOff val="0"/>
                  <a:alphaOff val="0"/>
                </a:sysClr>
              </a:solidFill>
              <a:latin typeface="Calibri" panose="020F0502020204030204"/>
              <a:ea typeface="+mn-ea"/>
              <a:cs typeface="+mn-cs"/>
            </a:rPr>
            <a:t>for implementing a Recommendation</a:t>
          </a:r>
        </a:p>
      </dsp:txBody>
      <dsp:txXfrm>
        <a:off x="0" y="2322671"/>
        <a:ext cx="1822088" cy="916975"/>
      </dsp:txXfrm>
    </dsp:sp>
    <dsp:sp modelId="{C1E33680-E7B2-4F78-9169-3689B415B63F}">
      <dsp:nvSpPr>
        <dsp:cNvPr id="0" name=""/>
        <dsp:cNvSpPr/>
      </dsp:nvSpPr>
      <dsp:spPr>
        <a:xfrm>
          <a:off x="0" y="1252866"/>
          <a:ext cx="6073629" cy="916975"/>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Recommended practice </a:t>
          </a:r>
          <a:r>
            <a:rPr lang="en-GB" sz="1200" kern="1200">
              <a:solidFill>
                <a:sysClr val="windowText" lastClr="000000">
                  <a:hueOff val="0"/>
                  <a:satOff val="0"/>
                  <a:lumOff val="0"/>
                  <a:alphaOff val="0"/>
                </a:sysClr>
              </a:solidFill>
              <a:latin typeface="Calibri" panose="020F0502020204030204"/>
              <a:ea typeface="+mn-ea"/>
              <a:cs typeface="+mn-cs"/>
            </a:rPr>
            <a:t>to aid in meeting a Standard. </a:t>
          </a:r>
        </a:p>
        <a:p>
          <a:pPr lvl="0" algn="l" defTabSz="533400">
            <a:lnSpc>
              <a:spcPct val="90000"/>
            </a:lnSpc>
            <a:spcBef>
              <a:spcPct val="0"/>
            </a:spcBef>
            <a:spcAft>
              <a:spcPct val="35000"/>
            </a:spcAft>
          </a:pPr>
          <a:r>
            <a:rPr lang="en-GB" sz="1200" kern="1200">
              <a:solidFill>
                <a:sysClr val="windowText" lastClr="000000">
                  <a:hueOff val="0"/>
                  <a:satOff val="0"/>
                  <a:lumOff val="0"/>
                  <a:alphaOff val="0"/>
                </a:sysClr>
              </a:solidFill>
              <a:latin typeface="Calibri" panose="020F0502020204030204"/>
              <a:ea typeface="+mn-ea"/>
              <a:cs typeface="+mn-cs"/>
            </a:rPr>
            <a:t>Ensures that a product or service meets user expectations</a:t>
          </a:r>
        </a:p>
      </dsp:txBody>
      <dsp:txXfrm>
        <a:off x="0" y="1252866"/>
        <a:ext cx="1822088" cy="916975"/>
      </dsp:txXfrm>
    </dsp:sp>
    <dsp:sp modelId="{BBAFAA5C-0C8A-463B-8456-4545388E5BE9}">
      <dsp:nvSpPr>
        <dsp:cNvPr id="0" name=""/>
        <dsp:cNvSpPr/>
      </dsp:nvSpPr>
      <dsp:spPr>
        <a:xfrm>
          <a:off x="0" y="183061"/>
          <a:ext cx="6073629" cy="916975"/>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Essential for global harmonisation </a:t>
          </a:r>
        </a:p>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Suitable for citation </a:t>
          </a:r>
          <a:r>
            <a:rPr lang="en-GB" sz="1200" kern="1200">
              <a:solidFill>
                <a:sysClr val="windowText" lastClr="000000">
                  <a:hueOff val="0"/>
                  <a:satOff val="0"/>
                  <a:lumOff val="0"/>
                  <a:alphaOff val="0"/>
                </a:sysClr>
              </a:solidFill>
              <a:latin typeface="Calibri" panose="020F0502020204030204"/>
              <a:ea typeface="+mn-ea"/>
              <a:cs typeface="+mn-cs"/>
            </a:rPr>
            <a:t>in legislation or regulations</a:t>
          </a:r>
        </a:p>
      </dsp:txBody>
      <dsp:txXfrm>
        <a:off x="0" y="183061"/>
        <a:ext cx="1822088" cy="916975"/>
      </dsp:txXfrm>
    </dsp:sp>
    <dsp:sp modelId="{D5777796-9998-4541-A595-BC417C50AD78}">
      <dsp:nvSpPr>
        <dsp:cNvPr id="0" name=""/>
        <dsp:cNvSpPr/>
      </dsp:nvSpPr>
      <dsp:spPr>
        <a:xfrm>
          <a:off x="3686534" y="25947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STANDARD</a:t>
          </a: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Visual Marine Signalling</a:t>
          </a:r>
        </a:p>
      </dsp:txBody>
      <dsp:txXfrm>
        <a:off x="3708915" y="281856"/>
        <a:ext cx="1101457" cy="719384"/>
      </dsp:txXfrm>
    </dsp:sp>
    <dsp:sp modelId="{A341D589-A153-454C-AC5F-5B69AFB9C40A}">
      <dsp:nvSpPr>
        <dsp:cNvPr id="0" name=""/>
        <dsp:cNvSpPr/>
      </dsp:nvSpPr>
      <dsp:spPr>
        <a:xfrm>
          <a:off x="3142079" y="1023622"/>
          <a:ext cx="1117564" cy="305658"/>
        </a:xfrm>
        <a:custGeom>
          <a:avLst/>
          <a:gdLst/>
          <a:ahLst/>
          <a:cxnLst/>
          <a:rect l="0" t="0" r="0" b="0"/>
          <a:pathLst>
            <a:path>
              <a:moveTo>
                <a:pt x="1068169" y="0"/>
              </a:moveTo>
              <a:lnTo>
                <a:pt x="1068169" y="146074"/>
              </a:lnTo>
              <a:lnTo>
                <a:pt x="0" y="146074"/>
              </a:lnTo>
              <a:lnTo>
                <a:pt x="0" y="292148"/>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3346ABD-6C74-4FA0-B15B-B28B8D72FA09}">
      <dsp:nvSpPr>
        <dsp:cNvPr id="0" name=""/>
        <dsp:cNvSpPr/>
      </dsp:nvSpPr>
      <dsp:spPr>
        <a:xfrm>
          <a:off x="2568970" y="1329280"/>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RECOMMENDATION</a:t>
          </a: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Visual Perception and Signal Colours</a:t>
          </a:r>
        </a:p>
      </dsp:txBody>
      <dsp:txXfrm>
        <a:off x="2591351" y="1351661"/>
        <a:ext cx="1101457" cy="719384"/>
      </dsp:txXfrm>
    </dsp:sp>
    <dsp:sp modelId="{61FFEA64-0FA0-4425-AC1F-CD52E670DA4B}">
      <dsp:nvSpPr>
        <dsp:cNvPr id="0" name=""/>
        <dsp:cNvSpPr/>
      </dsp:nvSpPr>
      <dsp:spPr>
        <a:xfrm>
          <a:off x="2397037" y="2093427"/>
          <a:ext cx="745042" cy="305658"/>
        </a:xfrm>
        <a:custGeom>
          <a:avLst/>
          <a:gdLst/>
          <a:ahLst/>
          <a:cxnLst/>
          <a:rect l="0" t="0" r="0" b="0"/>
          <a:pathLst>
            <a:path>
              <a:moveTo>
                <a:pt x="712112" y="0"/>
              </a:moveTo>
              <a:lnTo>
                <a:pt x="712112" y="146074"/>
              </a:lnTo>
              <a:lnTo>
                <a:pt x="0" y="146074"/>
              </a:lnTo>
              <a:lnTo>
                <a:pt x="0" y="292148"/>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67DC234-723A-4DDF-AFBB-B2BA3F2701E6}">
      <dsp:nvSpPr>
        <dsp:cNvPr id="0" name=""/>
        <dsp:cNvSpPr/>
      </dsp:nvSpPr>
      <dsp:spPr>
        <a:xfrm>
          <a:off x="1823927" y="239908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GUIDELINE</a:t>
          </a:r>
        </a:p>
        <a:p>
          <a:pPr lvl="0" algn="ctr" defTabSz="400050">
            <a:lnSpc>
              <a:spcPct val="90000"/>
            </a:lnSpc>
            <a:spcBef>
              <a:spcPct val="0"/>
            </a:spcBef>
            <a:spcAft>
              <a:spcPct val="35000"/>
            </a:spcAft>
          </a:pPr>
          <a:endParaRPr lang="en-GB" sz="900" u="sng"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Surface Colours for Floating Aids</a:t>
          </a:r>
        </a:p>
      </dsp:txBody>
      <dsp:txXfrm>
        <a:off x="1846308" y="2421466"/>
        <a:ext cx="1101457" cy="719384"/>
      </dsp:txXfrm>
    </dsp:sp>
    <dsp:sp modelId="{B2D7C12F-4FEF-4EAE-9348-6AEA76725C67}">
      <dsp:nvSpPr>
        <dsp:cNvPr id="0" name=""/>
        <dsp:cNvSpPr/>
      </dsp:nvSpPr>
      <dsp:spPr>
        <a:xfrm>
          <a:off x="3142079" y="2093427"/>
          <a:ext cx="745042" cy="305658"/>
        </a:xfrm>
        <a:custGeom>
          <a:avLst/>
          <a:gdLst/>
          <a:ahLst/>
          <a:cxnLst/>
          <a:rect l="0" t="0" r="0" b="0"/>
          <a:pathLst>
            <a:path>
              <a:moveTo>
                <a:pt x="0" y="0"/>
              </a:moveTo>
              <a:lnTo>
                <a:pt x="0" y="146074"/>
              </a:lnTo>
              <a:lnTo>
                <a:pt x="712112" y="146074"/>
              </a:lnTo>
              <a:lnTo>
                <a:pt x="712112" y="292148"/>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70F9639-0B04-48FA-8D95-71A68431A0F8}">
      <dsp:nvSpPr>
        <dsp:cNvPr id="0" name=""/>
        <dsp:cNvSpPr/>
      </dsp:nvSpPr>
      <dsp:spPr>
        <a:xfrm>
          <a:off x="3314012" y="239908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GUIDELINE</a:t>
          </a:r>
        </a:p>
        <a:p>
          <a:pPr lvl="0" algn="ctr" defTabSz="400050">
            <a:lnSpc>
              <a:spcPct val="90000"/>
            </a:lnSpc>
            <a:spcBef>
              <a:spcPct val="0"/>
            </a:spcBef>
            <a:spcAft>
              <a:spcPct val="35000"/>
            </a:spcAft>
          </a:pPr>
          <a:endParaRPr lang="en-GB" sz="900"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Use of Retroreflective Material</a:t>
          </a:r>
        </a:p>
      </dsp:txBody>
      <dsp:txXfrm>
        <a:off x="3336393" y="2421466"/>
        <a:ext cx="1101457" cy="719384"/>
      </dsp:txXfrm>
    </dsp:sp>
    <dsp:sp modelId="{A8E17A51-1227-4DE2-AB29-029C17F1665B}">
      <dsp:nvSpPr>
        <dsp:cNvPr id="0" name=""/>
        <dsp:cNvSpPr/>
      </dsp:nvSpPr>
      <dsp:spPr>
        <a:xfrm>
          <a:off x="4259643" y="1023622"/>
          <a:ext cx="1117564" cy="305658"/>
        </a:xfrm>
        <a:custGeom>
          <a:avLst/>
          <a:gdLst/>
          <a:ahLst/>
          <a:cxnLst/>
          <a:rect l="0" t="0" r="0" b="0"/>
          <a:pathLst>
            <a:path>
              <a:moveTo>
                <a:pt x="0" y="0"/>
              </a:moveTo>
              <a:lnTo>
                <a:pt x="0" y="146074"/>
              </a:lnTo>
              <a:lnTo>
                <a:pt x="1068169" y="146074"/>
              </a:lnTo>
              <a:lnTo>
                <a:pt x="1068169" y="292148"/>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07D6929-5713-4C35-84EA-D484364407C1}">
      <dsp:nvSpPr>
        <dsp:cNvPr id="0" name=""/>
        <dsp:cNvSpPr/>
      </dsp:nvSpPr>
      <dsp:spPr>
        <a:xfrm>
          <a:off x="4804098" y="1329280"/>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RECOMMENDATION</a:t>
          </a: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Design of Leading Lines</a:t>
          </a:r>
        </a:p>
      </dsp:txBody>
      <dsp:txXfrm>
        <a:off x="4826479" y="1351661"/>
        <a:ext cx="1101457" cy="719384"/>
      </dsp:txXfrm>
    </dsp:sp>
    <dsp:sp modelId="{37DBC121-E229-4AD4-9B7D-D40DD392E211}">
      <dsp:nvSpPr>
        <dsp:cNvPr id="0" name=""/>
        <dsp:cNvSpPr/>
      </dsp:nvSpPr>
      <dsp:spPr>
        <a:xfrm>
          <a:off x="5331487" y="2093427"/>
          <a:ext cx="91440" cy="305658"/>
        </a:xfrm>
        <a:custGeom>
          <a:avLst/>
          <a:gdLst/>
          <a:ahLst/>
          <a:cxnLst/>
          <a:rect l="0" t="0" r="0" b="0"/>
          <a:pathLst>
            <a:path>
              <a:moveTo>
                <a:pt x="45720" y="0"/>
              </a:moveTo>
              <a:lnTo>
                <a:pt x="45720" y="292148"/>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7C9DDC5-E97B-4F11-9023-FED4CC69B36F}">
      <dsp:nvSpPr>
        <dsp:cNvPr id="0" name=""/>
        <dsp:cNvSpPr/>
      </dsp:nvSpPr>
      <dsp:spPr>
        <a:xfrm>
          <a:off x="4804098" y="239908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GUIDELINE</a:t>
          </a:r>
        </a:p>
        <a:p>
          <a:pPr lvl="0" algn="ctr" defTabSz="400050">
            <a:lnSpc>
              <a:spcPct val="90000"/>
            </a:lnSpc>
            <a:spcBef>
              <a:spcPct val="0"/>
            </a:spcBef>
            <a:spcAft>
              <a:spcPct val="35000"/>
            </a:spcAft>
          </a:pPr>
          <a:endParaRPr lang="en-GB" sz="900" u="sng"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Daymark Size</a:t>
          </a:r>
        </a:p>
      </dsp:txBody>
      <dsp:txXfrm>
        <a:off x="4826479" y="2421466"/>
        <a:ext cx="1101457" cy="71938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9F668-6564-4F18-8FD5-48CCCE8D1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3446</Words>
  <Characters>19646</Characters>
  <Application>Microsoft Office Word</Application>
  <DocSecurity>0</DocSecurity>
  <Lines>163</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Card</dc:creator>
  <cp:lastModifiedBy>Seamus Doyle</cp:lastModifiedBy>
  <cp:revision>4</cp:revision>
  <cp:lastPrinted>2014-10-03T11:08:00Z</cp:lastPrinted>
  <dcterms:created xsi:type="dcterms:W3CDTF">2014-10-06T21:37:00Z</dcterms:created>
  <dcterms:modified xsi:type="dcterms:W3CDTF">2014-10-08T11:06:00Z</dcterms:modified>
</cp:coreProperties>
</file>